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2830B3" w14:textId="0AFA6035" w:rsidR="00F96B0B" w:rsidRPr="00F96B0B" w:rsidRDefault="00F96B0B">
      <w:pPr>
        <w:rPr>
          <w:sz w:val="32"/>
          <w:szCs w:val="32"/>
        </w:rPr>
      </w:pPr>
      <w:r w:rsidRPr="00F96B0B">
        <w:rPr>
          <w:sz w:val="32"/>
          <w:szCs w:val="32"/>
          <w:highlight w:val="yellow"/>
        </w:rPr>
        <w:t>Page 1 of brochure</w:t>
      </w:r>
    </w:p>
    <w:p w14:paraId="62547D2D" w14:textId="759FC66D" w:rsidR="000411BD" w:rsidRPr="00280215" w:rsidRDefault="000411BD">
      <w:pPr>
        <w:rPr>
          <w:b/>
          <w:bCs/>
          <w:color w:val="0070C0"/>
          <w:sz w:val="30"/>
          <w:szCs w:val="30"/>
          <w:rPrChange w:id="0" w:author="Reyes, Jacob" w:date="2021-12-03T08:17:00Z">
            <w:rPr>
              <w:b/>
              <w:bCs/>
              <w:color w:val="0070C0"/>
              <w:sz w:val="32"/>
              <w:szCs w:val="32"/>
            </w:rPr>
          </w:rPrChange>
        </w:rPr>
      </w:pPr>
      <w:r w:rsidRPr="00280215">
        <w:rPr>
          <w:b/>
          <w:bCs/>
          <w:color w:val="0070C0"/>
          <w:sz w:val="30"/>
          <w:szCs w:val="30"/>
          <w:rPrChange w:id="1" w:author="Reyes, Jacob" w:date="2021-12-03T08:17:00Z">
            <w:rPr>
              <w:b/>
              <w:bCs/>
              <w:color w:val="0070C0"/>
              <w:sz w:val="32"/>
              <w:szCs w:val="32"/>
            </w:rPr>
          </w:rPrChange>
        </w:rPr>
        <w:t>Economic Order Quantity</w:t>
      </w:r>
      <w:ins w:id="2" w:author="Reyes, Jacob" w:date="2021-12-03T08:17:00Z">
        <w:r w:rsidR="00280215" w:rsidRPr="00280215">
          <w:rPr>
            <w:b/>
            <w:bCs/>
            <w:color w:val="0070C0"/>
            <w:sz w:val="30"/>
            <w:szCs w:val="30"/>
            <w:rPrChange w:id="3" w:author="Reyes, Jacob" w:date="2021-12-03T08:17:00Z">
              <w:rPr>
                <w:b/>
                <w:bCs/>
                <w:color w:val="0070C0"/>
                <w:sz w:val="32"/>
                <w:szCs w:val="32"/>
              </w:rPr>
            </w:rPrChange>
          </w:rPr>
          <w:t xml:space="preserve"> (Max Stock)</w:t>
        </w:r>
      </w:ins>
      <w:r w:rsidR="00FA0070" w:rsidRPr="00280215">
        <w:rPr>
          <w:b/>
          <w:bCs/>
          <w:color w:val="0070C0"/>
          <w:sz w:val="30"/>
          <w:szCs w:val="30"/>
          <w:rPrChange w:id="4" w:author="Reyes, Jacob" w:date="2021-12-03T08:17:00Z">
            <w:rPr>
              <w:b/>
              <w:bCs/>
              <w:color w:val="0070C0"/>
              <w:sz w:val="32"/>
              <w:szCs w:val="32"/>
            </w:rPr>
          </w:rPrChange>
        </w:rPr>
        <w:t xml:space="preserve"> – Driving Optimized </w:t>
      </w:r>
      <w:r w:rsidR="000B4B76" w:rsidRPr="00280215">
        <w:rPr>
          <w:b/>
          <w:bCs/>
          <w:color w:val="0070C0"/>
          <w:sz w:val="30"/>
          <w:szCs w:val="30"/>
          <w:rPrChange w:id="5" w:author="Reyes, Jacob" w:date="2021-12-03T08:17:00Z">
            <w:rPr>
              <w:b/>
              <w:bCs/>
              <w:color w:val="0070C0"/>
              <w:sz w:val="32"/>
              <w:szCs w:val="32"/>
            </w:rPr>
          </w:rPrChange>
        </w:rPr>
        <w:t>Stocking Levels</w:t>
      </w:r>
    </w:p>
    <w:p w14:paraId="388E1FD8" w14:textId="7DFCEAB9" w:rsidR="00FA0070" w:rsidRDefault="00E518D3" w:rsidP="00E518D3">
      <w:pPr>
        <w:spacing w:after="0" w:line="240" w:lineRule="auto"/>
      </w:pPr>
      <w:r w:rsidRPr="00985100">
        <w:t xml:space="preserve">At </w:t>
      </w:r>
      <w:r>
        <w:t xml:space="preserve">its </w:t>
      </w:r>
      <w:r w:rsidR="00FA0070">
        <w:t xml:space="preserve">very </w:t>
      </w:r>
      <w:r>
        <w:t>core</w:t>
      </w:r>
      <w:r w:rsidRPr="00985100">
        <w:t>, an order point serves as an item’s minimum allowable shelf quantity before the system orders more.  Though most</w:t>
      </w:r>
      <w:r w:rsidR="00FA0070">
        <w:t xml:space="preserve"> POS</w:t>
      </w:r>
      <w:r>
        <w:t xml:space="preserve"> </w:t>
      </w:r>
      <w:r w:rsidRPr="00985100">
        <w:t xml:space="preserve">systems have the ability to </w:t>
      </w:r>
      <w:r>
        <w:t xml:space="preserve">calculate </w:t>
      </w:r>
      <w:r w:rsidRPr="00985100">
        <w:t>order point</w:t>
      </w:r>
      <w:r>
        <w:t>s</w:t>
      </w:r>
      <w:r w:rsidRPr="00985100">
        <w:t xml:space="preserve">, </w:t>
      </w:r>
      <w:r>
        <w:t xml:space="preserve">there’s a </w:t>
      </w:r>
      <w:del w:id="6" w:author="Reyes, Jacob" w:date="2021-12-03T08:15:00Z">
        <w:r w:rsidR="00FA0070" w:rsidDel="00280215">
          <w:delText xml:space="preserve">smaller </w:delText>
        </w:r>
      </w:del>
      <w:r>
        <w:t xml:space="preserve">subset of </w:t>
      </w:r>
      <w:r w:rsidRPr="00985100">
        <w:t>items requir</w:t>
      </w:r>
      <w:r w:rsidR="00FA0070">
        <w:t>ing unique</w:t>
      </w:r>
      <w:r>
        <w:t xml:space="preserve"> </w:t>
      </w:r>
      <w:r w:rsidRPr="00985100">
        <w:t>order</w:t>
      </w:r>
      <w:r>
        <w:t xml:space="preserve"> </w:t>
      </w:r>
      <w:ins w:id="7" w:author="Reyes, Jacob" w:date="2021-12-03T08:16:00Z">
        <w:r w:rsidR="00280215">
          <w:t>settings</w:t>
        </w:r>
      </w:ins>
      <w:del w:id="8" w:author="Reyes, Jacob" w:date="2021-12-03T08:16:00Z">
        <w:r w:rsidDel="00280215">
          <w:delText>parameters</w:delText>
        </w:r>
      </w:del>
      <w:r w:rsidR="00FA0070">
        <w:t>,</w:t>
      </w:r>
      <w:r>
        <w:t xml:space="preserve"> known as </w:t>
      </w:r>
      <w:ins w:id="9" w:author="Reyes, Jacob" w:date="2021-12-03T08:16:00Z">
        <w:r w:rsidR="00280215">
          <w:t>“</w:t>
        </w:r>
      </w:ins>
      <w:del w:id="10" w:author="Reyes, Jacob" w:date="2021-12-03T08:16:00Z">
        <w:r w:rsidR="00FA0070" w:rsidDel="00280215">
          <w:delText>‘</w:delText>
        </w:r>
      </w:del>
      <w:r>
        <w:t xml:space="preserve">mins and max </w:t>
      </w:r>
      <w:r w:rsidR="00FA0070">
        <w:t>‘s</w:t>
      </w:r>
      <w:ins w:id="11" w:author="Reyes, Jacob" w:date="2021-12-03T08:16:00Z">
        <w:r w:rsidR="00280215">
          <w:t>”</w:t>
        </w:r>
      </w:ins>
      <w:r w:rsidR="00FA0070">
        <w:t>, in order to:</w:t>
      </w:r>
      <w:r>
        <w:t xml:space="preserve"> </w:t>
      </w:r>
    </w:p>
    <w:p w14:paraId="244CCE86" w14:textId="77777777" w:rsidR="00FA0070" w:rsidRDefault="00FA0070" w:rsidP="00E518D3">
      <w:pPr>
        <w:spacing w:after="0" w:line="240" w:lineRule="auto"/>
      </w:pPr>
    </w:p>
    <w:p w14:paraId="7F0E577C" w14:textId="6AC5A4B4" w:rsidR="007E44DF" w:rsidRDefault="00E518D3">
      <w:pPr>
        <w:pStyle w:val="ListParagraph"/>
        <w:numPr>
          <w:ilvl w:val="0"/>
          <w:numId w:val="7"/>
        </w:numPr>
        <w:spacing w:after="0" w:line="240" w:lineRule="auto"/>
        <w:rPr>
          <w:ins w:id="12" w:author="Reyes, Jacob" w:date="2021-12-01T13:14:00Z"/>
        </w:rPr>
        <w:pPrChange w:id="13" w:author="Reyes, Jacob" w:date="2021-12-01T13:14:00Z">
          <w:pPr>
            <w:spacing w:after="0" w:line="240" w:lineRule="auto"/>
          </w:pPr>
        </w:pPrChange>
      </w:pPr>
      <w:del w:id="14" w:author="Reyes, Jacob" w:date="2021-12-01T13:14:00Z">
        <w:r w:rsidDel="007E44DF">
          <w:delText xml:space="preserve">1) </w:delText>
        </w:r>
        <w:r w:rsidR="00FA0070" w:rsidDel="007E44DF">
          <w:delText xml:space="preserve"> </w:delText>
        </w:r>
      </w:del>
      <w:ins w:id="15" w:author="Reyes, Jacob" w:date="2021-12-01T13:14:00Z">
        <w:r w:rsidR="007E44DF">
          <w:t>M</w:t>
        </w:r>
        <w:r w:rsidR="007E44DF" w:rsidRPr="00985100">
          <w:t>inimize put away expense</w:t>
        </w:r>
      </w:ins>
      <w:ins w:id="16" w:author="Reyes, Jacob" w:date="2021-12-03T08:16:00Z">
        <w:r w:rsidR="00280215">
          <w:t>s</w:t>
        </w:r>
      </w:ins>
      <w:ins w:id="17" w:author="Reyes, Jacob" w:date="2021-12-01T13:14:00Z">
        <w:r w:rsidR="007E44DF">
          <w:t xml:space="preserve"> </w:t>
        </w:r>
      </w:ins>
    </w:p>
    <w:p w14:paraId="0AD558E4" w14:textId="35B60F06" w:rsidR="00FA0070" w:rsidDel="007E44DF" w:rsidRDefault="00FA0070" w:rsidP="007E44DF">
      <w:pPr>
        <w:pStyle w:val="ListParagraph"/>
        <w:numPr>
          <w:ilvl w:val="0"/>
          <w:numId w:val="7"/>
        </w:numPr>
        <w:spacing w:after="0" w:line="240" w:lineRule="auto"/>
        <w:rPr>
          <w:del w:id="18" w:author="Reyes, Jacob" w:date="2021-12-01T13:14:00Z"/>
        </w:rPr>
      </w:pPr>
      <w:r>
        <w:t>M</w:t>
      </w:r>
      <w:r w:rsidR="00E518D3" w:rsidRPr="00985100">
        <w:t>aximize sales</w:t>
      </w:r>
      <w:r w:rsidR="00E518D3">
        <w:t xml:space="preserve"> opportunit</w:t>
      </w:r>
      <w:ins w:id="19" w:author="Reyes, Jacob" w:date="2021-12-01T13:14:00Z">
        <w:r w:rsidR="007E44DF">
          <w:t>ies</w:t>
        </w:r>
      </w:ins>
      <w:del w:id="20" w:author="Reyes, Jacob" w:date="2021-12-01T13:14:00Z">
        <w:r w:rsidR="00E518D3" w:rsidDel="007E44DF">
          <w:delText>y</w:delText>
        </w:r>
      </w:del>
    </w:p>
    <w:p w14:paraId="529D5466" w14:textId="77777777" w:rsidR="007E44DF" w:rsidRDefault="007E44DF">
      <w:pPr>
        <w:pStyle w:val="ListParagraph"/>
        <w:numPr>
          <w:ilvl w:val="0"/>
          <w:numId w:val="7"/>
        </w:numPr>
        <w:spacing w:after="0" w:line="240" w:lineRule="auto"/>
        <w:rPr>
          <w:ins w:id="21" w:author="Reyes, Jacob" w:date="2021-12-01T13:14:00Z"/>
        </w:rPr>
        <w:pPrChange w:id="22" w:author="Reyes, Jacob" w:date="2021-12-01T13:14:00Z">
          <w:pPr>
            <w:spacing w:after="0" w:line="240" w:lineRule="auto"/>
          </w:pPr>
        </w:pPrChange>
      </w:pPr>
    </w:p>
    <w:p w14:paraId="2B07F721" w14:textId="4C75619D" w:rsidR="00FA0070" w:rsidDel="007E44DF" w:rsidRDefault="00E518D3">
      <w:pPr>
        <w:pStyle w:val="ListParagraph"/>
        <w:numPr>
          <w:ilvl w:val="0"/>
          <w:numId w:val="7"/>
        </w:numPr>
        <w:spacing w:after="0" w:line="240" w:lineRule="auto"/>
        <w:rPr>
          <w:del w:id="23" w:author="Reyes, Jacob" w:date="2021-12-01T13:14:00Z"/>
        </w:rPr>
        <w:pPrChange w:id="24" w:author="Reyes, Jacob" w:date="2021-12-01T13:14:00Z">
          <w:pPr>
            <w:spacing w:after="0" w:line="240" w:lineRule="auto"/>
          </w:pPr>
        </w:pPrChange>
      </w:pPr>
      <w:del w:id="25" w:author="Reyes, Jacob" w:date="2021-12-01T13:14:00Z">
        <w:r w:rsidDel="007E44DF">
          <w:delText xml:space="preserve">2) </w:delText>
        </w:r>
        <w:r w:rsidR="00FA0070" w:rsidDel="007E44DF">
          <w:delText xml:space="preserve"> M</w:delText>
        </w:r>
        <w:r w:rsidRPr="00985100" w:rsidDel="007E44DF">
          <w:delText>inimize put away expense</w:delText>
        </w:r>
      </w:del>
    </w:p>
    <w:p w14:paraId="49939489" w14:textId="48ACBC3A" w:rsidR="00FA0070" w:rsidRDefault="00FA0070">
      <w:pPr>
        <w:pStyle w:val="ListParagraph"/>
        <w:numPr>
          <w:ilvl w:val="0"/>
          <w:numId w:val="7"/>
        </w:numPr>
        <w:spacing w:after="0" w:line="240" w:lineRule="auto"/>
        <w:pPrChange w:id="26" w:author="Reyes, Jacob" w:date="2021-12-01T13:14:00Z">
          <w:pPr>
            <w:spacing w:after="0" w:line="240" w:lineRule="auto"/>
          </w:pPr>
        </w:pPrChange>
      </w:pPr>
      <w:del w:id="27" w:author="Reyes, Jacob" w:date="2021-12-01T13:14:00Z">
        <w:r w:rsidDel="007E44DF">
          <w:delText>3</w:delText>
        </w:r>
        <w:r w:rsidR="00E518D3" w:rsidDel="007E44DF">
          <w:delText xml:space="preserve">) </w:delText>
        </w:r>
        <w:r w:rsidDel="007E44DF">
          <w:delText xml:space="preserve"> </w:delText>
        </w:r>
      </w:del>
      <w:r>
        <w:t>O</w:t>
      </w:r>
      <w:r w:rsidR="00E518D3">
        <w:t>ptimize shelf quantit</w:t>
      </w:r>
      <w:ins w:id="28" w:author="Reyes, Jacob" w:date="2021-12-03T08:16:00Z">
        <w:r w:rsidR="00280215">
          <w:t>ies</w:t>
        </w:r>
      </w:ins>
      <w:del w:id="29" w:author="Reyes, Jacob" w:date="2021-12-03T08:16:00Z">
        <w:r w:rsidR="00E518D3" w:rsidDel="00280215">
          <w:delText xml:space="preserve">y </w:delText>
        </w:r>
      </w:del>
    </w:p>
    <w:p w14:paraId="0F0D0C03" w14:textId="77777777" w:rsidR="00FA0070" w:rsidRDefault="00FA0070" w:rsidP="00E518D3">
      <w:pPr>
        <w:spacing w:after="0" w:line="240" w:lineRule="auto"/>
      </w:pPr>
    </w:p>
    <w:p w14:paraId="030C46B2" w14:textId="1C2DCE20" w:rsidR="00E518D3" w:rsidRDefault="008978CB" w:rsidP="00E518D3">
      <w:pPr>
        <w:spacing w:after="0" w:line="240" w:lineRule="auto"/>
      </w:pPr>
      <w:r w:rsidRPr="008978CB">
        <w:rPr>
          <w:b/>
          <w:bCs/>
        </w:rPr>
        <w:t>Now Available</w:t>
      </w:r>
      <w:r>
        <w:rPr>
          <w:b/>
          <w:bCs/>
        </w:rPr>
        <w:t xml:space="preserve"> in the Retail Analytics Dashboard -</w:t>
      </w:r>
      <w:r>
        <w:t xml:space="preserve"> </w:t>
      </w:r>
      <w:r w:rsidR="00FA0070">
        <w:t>Mango Report</w:t>
      </w:r>
      <w:r>
        <w:t>’</w:t>
      </w:r>
      <w:r w:rsidR="00FA0070">
        <w:t>s ® E</w:t>
      </w:r>
      <w:r w:rsidR="00E518D3">
        <w:t xml:space="preserve">conomic </w:t>
      </w:r>
      <w:r w:rsidR="00FA0070">
        <w:t>O</w:t>
      </w:r>
      <w:r w:rsidR="00E518D3">
        <w:t xml:space="preserve">rder </w:t>
      </w:r>
      <w:r w:rsidR="00FA0070">
        <w:t>Q</w:t>
      </w:r>
      <w:r w:rsidR="00E518D3">
        <w:t>uantity</w:t>
      </w:r>
      <w:r w:rsidR="00FA0070">
        <w:t xml:space="preserve"> </w:t>
      </w:r>
      <w:r>
        <w:t xml:space="preserve">(EOQ) </w:t>
      </w:r>
      <w:r w:rsidR="00FA0070">
        <w:t>program</w:t>
      </w:r>
      <w:r w:rsidR="00E518D3">
        <w:t xml:space="preserve">:  </w:t>
      </w:r>
    </w:p>
    <w:p w14:paraId="7D5E9EDB" w14:textId="4F8867D0" w:rsidR="00E518D3" w:rsidRPr="007631DB" w:rsidRDefault="00E518D3" w:rsidP="00E518D3">
      <w:pPr>
        <w:numPr>
          <w:ilvl w:val="0"/>
          <w:numId w:val="5"/>
        </w:numPr>
        <w:spacing w:after="0" w:line="240" w:lineRule="auto"/>
      </w:pPr>
      <w:r w:rsidRPr="007631DB">
        <w:t>Provide</w:t>
      </w:r>
      <w:r w:rsidR="00FA0070">
        <w:t>s</w:t>
      </w:r>
      <w:r w:rsidRPr="007631DB">
        <w:t xml:space="preserve"> retailers </w:t>
      </w:r>
      <w:r>
        <w:t xml:space="preserve">store-specific </w:t>
      </w:r>
      <w:r w:rsidRPr="007631DB">
        <w:t>min and max recommendations on select items based on criteria applied from Mango Report data intelligence</w:t>
      </w:r>
    </w:p>
    <w:p w14:paraId="32012971" w14:textId="582B9BF6" w:rsidR="00E518D3" w:rsidRPr="007631DB" w:rsidRDefault="00E518D3" w:rsidP="00E518D3">
      <w:pPr>
        <w:numPr>
          <w:ilvl w:val="0"/>
          <w:numId w:val="5"/>
        </w:numPr>
        <w:spacing w:after="0" w:line="240" w:lineRule="auto"/>
      </w:pPr>
      <w:r w:rsidRPr="007631DB">
        <w:t>Deliver</w:t>
      </w:r>
      <w:ins w:id="30" w:author="Reyes, Jacob" w:date="2021-12-03T08:17:00Z">
        <w:r w:rsidR="00280215">
          <w:t>s</w:t>
        </w:r>
      </w:ins>
      <w:r w:rsidRPr="007631DB">
        <w:t xml:space="preserve"> higher quality suggested orders, improving in-stock position and optimized put-away frequency</w:t>
      </w:r>
    </w:p>
    <w:p w14:paraId="719FA259" w14:textId="6E222F1D" w:rsidR="00E518D3" w:rsidRPr="007631DB" w:rsidRDefault="00E518D3" w:rsidP="00E518D3">
      <w:pPr>
        <w:numPr>
          <w:ilvl w:val="0"/>
          <w:numId w:val="5"/>
        </w:numPr>
        <w:spacing w:after="0" w:line="240" w:lineRule="auto"/>
      </w:pPr>
      <w:r w:rsidRPr="007631DB">
        <w:t>Radically reduce</w:t>
      </w:r>
      <w:ins w:id="31" w:author="Reyes, Jacob" w:date="2021-12-03T08:18:00Z">
        <w:r w:rsidR="00280215">
          <w:t>s</w:t>
        </w:r>
      </w:ins>
      <w:r w:rsidRPr="007631DB">
        <w:t xml:space="preserve"> the amount of time and simplify efforts to establish mins and max’s</w:t>
      </w:r>
    </w:p>
    <w:p w14:paraId="1424296B" w14:textId="6EAF3703" w:rsidR="00E518D3" w:rsidRPr="007631DB" w:rsidRDefault="00E518D3" w:rsidP="00E518D3">
      <w:pPr>
        <w:numPr>
          <w:ilvl w:val="0"/>
          <w:numId w:val="5"/>
        </w:numPr>
        <w:spacing w:after="0" w:line="240" w:lineRule="auto"/>
      </w:pPr>
      <w:r w:rsidRPr="007631DB">
        <w:t>Remove</w:t>
      </w:r>
      <w:ins w:id="32" w:author="Reyes, Jacob" w:date="2021-12-03T08:18:00Z">
        <w:r w:rsidR="00280215">
          <w:t>s</w:t>
        </w:r>
      </w:ins>
      <w:r w:rsidRPr="007631DB">
        <w:t xml:space="preserve"> </w:t>
      </w:r>
      <w:ins w:id="33" w:author="Reyes, Jacob" w:date="2021-12-03T08:19:00Z">
        <w:r w:rsidR="00280215">
          <w:t>insufficiently</w:t>
        </w:r>
      </w:ins>
      <w:del w:id="34" w:author="Reyes, Jacob" w:date="2021-12-03T08:18:00Z">
        <w:r w:rsidRPr="007631DB" w:rsidDel="00280215">
          <w:delText>poorly</w:delText>
        </w:r>
      </w:del>
      <w:r w:rsidRPr="007631DB">
        <w:t xml:space="preserve"> implemented mins and max</w:t>
      </w:r>
      <w:r>
        <w:t>e</w:t>
      </w:r>
      <w:r w:rsidRPr="007631DB">
        <w:t>s that constrain sales</w:t>
      </w:r>
      <w:ins w:id="35" w:author="Reyes, Jacob" w:date="2021-12-03T08:18:00Z">
        <w:r w:rsidR="00280215">
          <w:t xml:space="preserve"> and create overstock</w:t>
        </w:r>
      </w:ins>
    </w:p>
    <w:p w14:paraId="06F9AAD4" w14:textId="77777777" w:rsidR="00FA0070" w:rsidRDefault="00FA0070" w:rsidP="008978CB">
      <w:pPr>
        <w:spacing w:after="0"/>
        <w:rPr>
          <w:b/>
          <w:bCs/>
        </w:rPr>
      </w:pPr>
    </w:p>
    <w:p w14:paraId="6F504B4E" w14:textId="70021F8F" w:rsidR="00E518D3" w:rsidRPr="00E518D3" w:rsidRDefault="00E518D3" w:rsidP="008978CB">
      <w:pPr>
        <w:spacing w:after="0"/>
        <w:rPr>
          <w:b/>
          <w:bCs/>
        </w:rPr>
      </w:pPr>
      <w:r w:rsidRPr="00E518D3">
        <w:rPr>
          <w:b/>
          <w:bCs/>
        </w:rPr>
        <w:t>Get Real Results:</w:t>
      </w:r>
    </w:p>
    <w:p w14:paraId="66A46AEA" w14:textId="07F4DAA5" w:rsidR="000411BD" w:rsidRPr="00E518D3" w:rsidRDefault="000411BD" w:rsidP="008978CB">
      <w:pPr>
        <w:pStyle w:val="ListParagraph"/>
        <w:numPr>
          <w:ilvl w:val="0"/>
          <w:numId w:val="1"/>
        </w:numPr>
        <w:spacing w:after="0"/>
      </w:pPr>
      <w:r w:rsidRPr="00E518D3">
        <w:t xml:space="preserve">Labor </w:t>
      </w:r>
      <w:r w:rsidR="00E518D3" w:rsidRPr="00E518D3">
        <w:t xml:space="preserve">Savings:  </w:t>
      </w:r>
      <w:r w:rsidR="00864C4B">
        <w:t xml:space="preserve">                      </w:t>
      </w:r>
      <w:r w:rsidR="00E518D3" w:rsidRPr="00E518D3">
        <w:t xml:space="preserve">~ </w:t>
      </w:r>
      <w:r w:rsidR="00864C4B">
        <w:t xml:space="preserve"> </w:t>
      </w:r>
      <w:r w:rsidR="00E518D3" w:rsidRPr="00E518D3">
        <w:t>80 hours annually</w:t>
      </w:r>
      <w:r w:rsidR="008978CB">
        <w:t>*</w:t>
      </w:r>
    </w:p>
    <w:p w14:paraId="3284C4A0" w14:textId="34004451" w:rsidR="00E518D3" w:rsidRPr="00E518D3" w:rsidRDefault="00E518D3" w:rsidP="000411BD">
      <w:pPr>
        <w:pStyle w:val="ListParagraph"/>
        <w:numPr>
          <w:ilvl w:val="0"/>
          <w:numId w:val="1"/>
        </w:numPr>
      </w:pPr>
      <w:r w:rsidRPr="00E518D3">
        <w:t>Reduced Put-Aways:</w:t>
      </w:r>
      <w:r w:rsidR="00864C4B">
        <w:t xml:space="preserve">            </w:t>
      </w:r>
      <w:r w:rsidRPr="00E518D3">
        <w:t xml:space="preserve"> ~  </w:t>
      </w:r>
      <w:r w:rsidR="00864C4B">
        <w:t>9,500 annually</w:t>
      </w:r>
      <w:r w:rsidR="008978CB">
        <w:t>*</w:t>
      </w:r>
    </w:p>
    <w:p w14:paraId="0B8492E3" w14:textId="11297659" w:rsidR="00E518D3" w:rsidRPr="000411BD" w:rsidRDefault="00E518D3" w:rsidP="00E518D3">
      <w:pPr>
        <w:pStyle w:val="ListParagraph"/>
        <w:numPr>
          <w:ilvl w:val="0"/>
          <w:numId w:val="1"/>
        </w:numPr>
      </w:pPr>
      <w:r w:rsidRPr="00E518D3">
        <w:t>Improved In-Stock</w:t>
      </w:r>
      <w:r>
        <w:t xml:space="preserve"> Positio</w:t>
      </w:r>
      <w:r w:rsidR="00864C4B">
        <w:t xml:space="preserve">n: ~ </w:t>
      </w:r>
      <w:ins w:id="36" w:author="Reyes, Jacob" w:date="2021-12-01T11:04:00Z">
        <w:r w:rsidR="00B52BF2">
          <w:t>83</w:t>
        </w:r>
      </w:ins>
      <w:del w:id="37" w:author="Reyes, Jacob" w:date="2021-12-01T11:04:00Z">
        <w:r w:rsidR="00864C4B" w:rsidDel="00B52BF2">
          <w:delText>1</w:delText>
        </w:r>
      </w:del>
      <w:del w:id="38" w:author="Reyes, Jacob" w:date="2021-12-01T11:03:00Z">
        <w:r w:rsidR="00864C4B" w:rsidDel="00B52BF2">
          <w:delText>0</w:delText>
        </w:r>
      </w:del>
      <w:r w:rsidR="00864C4B">
        <w:t xml:space="preserve">% </w:t>
      </w:r>
      <w:ins w:id="39" w:author="Reyes, Jacob" w:date="2021-12-01T11:04:00Z">
        <w:r w:rsidR="00B52BF2">
          <w:t>healthier inventory levels</w:t>
        </w:r>
      </w:ins>
      <w:del w:id="40" w:author="Reyes, Jacob" w:date="2021-12-01T11:04:00Z">
        <w:r w:rsidR="00864C4B" w:rsidDel="00B52BF2">
          <w:delText>more</w:delText>
        </w:r>
      </w:del>
      <w:r w:rsidR="00864C4B">
        <w:t>*</w:t>
      </w:r>
    </w:p>
    <w:p w14:paraId="09E29845" w14:textId="153C7AD3" w:rsidR="00E518D3" w:rsidRDefault="00E518D3" w:rsidP="000411BD">
      <w:pPr>
        <w:pStyle w:val="ListParagraph"/>
        <w:numPr>
          <w:ilvl w:val="0"/>
          <w:numId w:val="1"/>
        </w:numPr>
      </w:pPr>
      <w:r>
        <w:t>Optimized Shelf Quantities based on store-specific rate of purchase</w:t>
      </w:r>
    </w:p>
    <w:p w14:paraId="7BE79DF7" w14:textId="4F69C43E" w:rsidR="00FA0070" w:rsidRDefault="00280215" w:rsidP="000411BD">
      <w:pPr>
        <w:spacing w:after="0" w:line="240" w:lineRule="auto"/>
        <w:rPr>
          <w:ins w:id="41" w:author="Reyes, Jacob" w:date="2021-12-01T12:01:00Z"/>
          <w:b/>
          <w:bCs/>
        </w:rPr>
      </w:pPr>
      <w:ins w:id="42" w:author="Reyes, Jacob" w:date="2021-12-03T08:20:00Z">
        <w:r>
          <w:rPr>
            <w:b/>
            <w:bCs/>
          </w:rPr>
          <w:t>What Retailers Are Saying:</w:t>
        </w:r>
      </w:ins>
    </w:p>
    <w:p w14:paraId="26C7441D" w14:textId="5184CED1" w:rsidR="006D311F" w:rsidRDefault="006D311F" w:rsidP="000411BD">
      <w:pPr>
        <w:spacing w:after="0" w:line="240" w:lineRule="auto"/>
        <w:rPr>
          <w:ins w:id="43" w:author="Reyes, Jacob" w:date="2021-12-01T12:02:00Z"/>
          <w:i/>
          <w:iCs/>
        </w:rPr>
      </w:pPr>
      <w:ins w:id="44" w:author="Reyes, Jacob" w:date="2021-12-01T12:01:00Z">
        <w:r>
          <w:rPr>
            <w:i/>
            <w:iCs/>
          </w:rPr>
          <w:t>“The biggest benefit to using the process is that you're touching the items less frequently resulting in greater efficiency. Rather than putting the same item away every truck or every other truck, you may only stock that item once every month or two, just in a larger quantity. We're pleased with the results”</w:t>
        </w:r>
      </w:ins>
      <w:ins w:id="45" w:author="Reyes, Jacob" w:date="2021-12-01T12:02:00Z">
        <w:r>
          <w:rPr>
            <w:i/>
            <w:iCs/>
          </w:rPr>
          <w:t xml:space="preserve"> </w:t>
        </w:r>
      </w:ins>
    </w:p>
    <w:p w14:paraId="6EFF0FEC" w14:textId="5936F37C" w:rsidR="006D311F" w:rsidRDefault="006D311F" w:rsidP="000411BD">
      <w:pPr>
        <w:spacing w:after="0" w:line="240" w:lineRule="auto"/>
        <w:rPr>
          <w:ins w:id="46" w:author="Reyes, Jacob" w:date="2021-12-01T12:01:00Z"/>
          <w:b/>
          <w:bCs/>
        </w:rPr>
      </w:pPr>
      <w:ins w:id="47" w:author="Reyes, Jacob" w:date="2021-12-01T12:02:00Z">
        <w:r>
          <w:rPr>
            <w:i/>
            <w:iCs/>
          </w:rPr>
          <w:t xml:space="preserve">- Sheila Quigg, </w:t>
        </w:r>
      </w:ins>
      <w:ins w:id="48" w:author="Reyes, Jacob" w:date="2021-12-01T12:03:00Z">
        <w:r>
          <w:rPr>
            <w:i/>
            <w:iCs/>
          </w:rPr>
          <w:t xml:space="preserve">Sr. </w:t>
        </w:r>
      </w:ins>
      <w:ins w:id="49" w:author="Reyes, Jacob" w:date="2021-12-01T12:02:00Z">
        <w:r>
          <w:rPr>
            <w:i/>
            <w:iCs/>
          </w:rPr>
          <w:t>Inventory Control Manager, Great Lakes Ace Hardware</w:t>
        </w:r>
      </w:ins>
    </w:p>
    <w:p w14:paraId="48802D48" w14:textId="77777777" w:rsidR="006D311F" w:rsidRDefault="006D311F" w:rsidP="000411BD">
      <w:pPr>
        <w:spacing w:after="0" w:line="240" w:lineRule="auto"/>
        <w:rPr>
          <w:b/>
          <w:bCs/>
        </w:rPr>
      </w:pPr>
    </w:p>
    <w:p w14:paraId="3F8825EF" w14:textId="35904D06" w:rsidR="00E518D3" w:rsidRPr="00E518D3" w:rsidRDefault="00FA0070" w:rsidP="000411BD">
      <w:pPr>
        <w:spacing w:after="0" w:line="240" w:lineRule="auto"/>
        <w:rPr>
          <w:b/>
          <w:bCs/>
        </w:rPr>
      </w:pPr>
      <w:r>
        <w:rPr>
          <w:b/>
          <w:bCs/>
        </w:rPr>
        <w:t>A 3-Step</w:t>
      </w:r>
      <w:r w:rsidR="00E518D3" w:rsidRPr="00E518D3">
        <w:rPr>
          <w:b/>
          <w:bCs/>
        </w:rPr>
        <w:t xml:space="preserve"> Business Process:</w:t>
      </w:r>
    </w:p>
    <w:p w14:paraId="46CFB255" w14:textId="187F8445" w:rsidR="000411BD" w:rsidRDefault="008978CB" w:rsidP="000411BD">
      <w:pPr>
        <w:spacing w:after="0" w:line="240" w:lineRule="auto"/>
      </w:pPr>
      <w:r>
        <w:t xml:space="preserve">Economic Order Quantity </w:t>
      </w:r>
      <w:r w:rsidR="000411BD">
        <w:t xml:space="preserve">lives in the Retail Analytics </w:t>
      </w:r>
      <w:r w:rsidR="000411BD" w:rsidRPr="0060617D">
        <w:t>Dashboard (RAD) within the</w:t>
      </w:r>
      <w:r w:rsidR="000411BD">
        <w:t xml:space="preserve"> Optimal Shelf Quantity</w:t>
      </w:r>
      <w:r w:rsidR="000411BD" w:rsidRPr="0060617D">
        <w:t xml:space="preserve"> section of the Inventory page.</w:t>
      </w:r>
      <w:r w:rsidR="000411BD">
        <w:t xml:space="preserve"> </w:t>
      </w:r>
    </w:p>
    <w:p w14:paraId="28F933E8" w14:textId="77777777" w:rsidR="000411BD" w:rsidRPr="00627582" w:rsidRDefault="000411BD" w:rsidP="000411BD">
      <w:pPr>
        <w:spacing w:after="0" w:line="240" w:lineRule="auto"/>
        <w:rPr>
          <w:sz w:val="12"/>
          <w:szCs w:val="12"/>
        </w:rPr>
      </w:pPr>
      <w:r>
        <w:t xml:space="preserve"> </w:t>
      </w:r>
    </w:p>
    <w:p w14:paraId="0CF22222" w14:textId="77B541DB" w:rsidR="000411BD" w:rsidRDefault="000411BD" w:rsidP="000411BD">
      <w:pPr>
        <w:pStyle w:val="ListParagraph"/>
        <w:numPr>
          <w:ilvl w:val="0"/>
          <w:numId w:val="3"/>
        </w:numPr>
        <w:spacing w:after="0" w:line="240" w:lineRule="auto"/>
      </w:pPr>
      <w:r>
        <w:t>On a monthly basis, review economic order quantity suggestions for SKUs that</w:t>
      </w:r>
      <w:r w:rsidR="008978CB">
        <w:t xml:space="preserve"> </w:t>
      </w:r>
      <w:r>
        <w:t xml:space="preserve">benefit from ordering in larger quantities </w:t>
      </w:r>
    </w:p>
    <w:p w14:paraId="40142035" w14:textId="77777777" w:rsidR="000411BD" w:rsidRPr="00627582" w:rsidRDefault="000411BD" w:rsidP="000411BD">
      <w:pPr>
        <w:spacing w:after="0" w:line="240" w:lineRule="auto"/>
        <w:rPr>
          <w:sz w:val="12"/>
          <w:szCs w:val="12"/>
        </w:rPr>
      </w:pPr>
    </w:p>
    <w:p w14:paraId="5F247163" w14:textId="77777777" w:rsidR="000411BD" w:rsidRDefault="000411BD" w:rsidP="000411BD">
      <w:pPr>
        <w:spacing w:after="0" w:line="240" w:lineRule="auto"/>
        <w:ind w:firstLine="450"/>
      </w:pPr>
      <w:r>
        <w:rPr>
          <w:b/>
          <w:bCs/>
        </w:rPr>
        <w:t>Other Features:</w:t>
      </w:r>
      <w:r>
        <w:t xml:space="preserve"> </w:t>
      </w:r>
    </w:p>
    <w:p w14:paraId="141EBE88" w14:textId="56238FB0" w:rsidR="000411BD" w:rsidRDefault="000411BD" w:rsidP="000411BD">
      <w:pPr>
        <w:pStyle w:val="ListParagraph"/>
        <w:numPr>
          <w:ilvl w:val="0"/>
          <w:numId w:val="4"/>
        </w:numPr>
        <w:spacing w:after="0" w:line="240" w:lineRule="auto"/>
      </w:pPr>
      <w:r>
        <w:t xml:space="preserve">Recommendations </w:t>
      </w:r>
      <w:r w:rsidR="00E518D3">
        <w:t xml:space="preserve">are made to </w:t>
      </w:r>
      <w:r>
        <w:t xml:space="preserve">remove mins and max’s </w:t>
      </w:r>
      <w:r w:rsidR="008978CB">
        <w:t>when they constraint sales and add overstock</w:t>
      </w:r>
    </w:p>
    <w:p w14:paraId="7A801988" w14:textId="08FFEE9A" w:rsidR="000411BD" w:rsidRDefault="008978CB" w:rsidP="000411BD">
      <w:pPr>
        <w:pStyle w:val="ListParagraph"/>
        <w:numPr>
          <w:ilvl w:val="0"/>
          <w:numId w:val="4"/>
        </w:numPr>
        <w:spacing w:after="0" w:line="240" w:lineRule="auto"/>
      </w:pPr>
      <w:r>
        <w:t>S</w:t>
      </w:r>
      <w:r w:rsidR="000411BD">
        <w:t>tores will have the capability to see the percentage of mins and max’s they have deployed against the goal</w:t>
      </w:r>
      <w:r>
        <w:t xml:space="preserve"> of 80% or better</w:t>
      </w:r>
    </w:p>
    <w:p w14:paraId="1F60641B" w14:textId="77777777" w:rsidR="000411BD" w:rsidRPr="004F56D9" w:rsidRDefault="000411BD" w:rsidP="000411BD">
      <w:pPr>
        <w:spacing w:after="0" w:line="240" w:lineRule="auto"/>
        <w:rPr>
          <w:sz w:val="16"/>
          <w:szCs w:val="16"/>
        </w:rPr>
      </w:pPr>
    </w:p>
    <w:p w14:paraId="4FED1049" w14:textId="3F9929F8" w:rsidR="000411BD" w:rsidRDefault="000411BD" w:rsidP="000411BD">
      <w:pPr>
        <w:pStyle w:val="ListParagraph"/>
        <w:numPr>
          <w:ilvl w:val="0"/>
          <w:numId w:val="3"/>
        </w:numPr>
        <w:spacing w:after="0" w:line="240" w:lineRule="auto"/>
      </w:pPr>
      <w:r>
        <w:t xml:space="preserve">Analyze key data to make decisions on accepting or adjusting the </w:t>
      </w:r>
      <w:r w:rsidR="008978CB">
        <w:t xml:space="preserve">suggested </w:t>
      </w:r>
      <w:del w:id="50" w:author="Reyes, Jacob" w:date="2021-12-03T08:22:00Z">
        <w:r w:rsidDel="00280215">
          <w:delText>values</w:delText>
        </w:r>
      </w:del>
      <w:ins w:id="51" w:author="Reyes, Jacob" w:date="2021-12-03T08:22:00Z">
        <w:r w:rsidR="00280215">
          <w:t>order settings</w:t>
        </w:r>
      </w:ins>
    </w:p>
    <w:p w14:paraId="5496AE5D" w14:textId="48DD2CED" w:rsidR="000411BD" w:rsidRDefault="000411BD" w:rsidP="000411BD">
      <w:pPr>
        <w:pStyle w:val="ListParagraph"/>
        <w:numPr>
          <w:ilvl w:val="0"/>
          <w:numId w:val="3"/>
        </w:numPr>
        <w:spacing w:after="0" w:line="240" w:lineRule="auto"/>
      </w:pPr>
      <w:r w:rsidRPr="003543F9">
        <w:t xml:space="preserve">As with the current </w:t>
      </w:r>
      <w:r>
        <w:t>min</w:t>
      </w:r>
      <w:r w:rsidR="008978CB">
        <w:t>imum order point</w:t>
      </w:r>
      <w:r>
        <w:t xml:space="preserve"> pr</w:t>
      </w:r>
      <w:r w:rsidRPr="003543F9">
        <w:t xml:space="preserve">ocess, </w:t>
      </w:r>
      <w:r>
        <w:t xml:space="preserve">submit </w:t>
      </w:r>
      <w:r w:rsidR="00E518D3">
        <w:t>your</w:t>
      </w:r>
      <w:r>
        <w:t xml:space="preserve"> decisions, which then </w:t>
      </w:r>
      <w:r w:rsidRPr="003543F9">
        <w:t>implement</w:t>
      </w:r>
      <w:r>
        <w:t>s</w:t>
      </w:r>
      <w:r w:rsidRPr="003543F9">
        <w:t xml:space="preserve"> </w:t>
      </w:r>
      <w:r>
        <w:t xml:space="preserve">the </w:t>
      </w:r>
      <w:r w:rsidRPr="003543F9">
        <w:t>changes</w:t>
      </w:r>
      <w:r>
        <w:t xml:space="preserve"> into </w:t>
      </w:r>
      <w:r w:rsidR="00E518D3">
        <w:t xml:space="preserve">your </w:t>
      </w:r>
      <w:r>
        <w:t>Eagle system directly from RAD in</w:t>
      </w:r>
      <w:r w:rsidR="00E518D3">
        <w:t xml:space="preserve"> near</w:t>
      </w:r>
      <w:r>
        <w:t xml:space="preserve"> real time</w:t>
      </w:r>
    </w:p>
    <w:p w14:paraId="38CD6C5B" w14:textId="4119E6D3" w:rsidR="00FA0070" w:rsidRDefault="00FA0070" w:rsidP="00FA0070">
      <w:pPr>
        <w:spacing w:after="0" w:line="240" w:lineRule="auto"/>
      </w:pPr>
    </w:p>
    <w:p w14:paraId="19B90273" w14:textId="039B2D49" w:rsidR="00FA0070" w:rsidRDefault="00FA0070" w:rsidP="00FA0070">
      <w:pPr>
        <w:spacing w:after="0" w:line="240" w:lineRule="auto"/>
      </w:pPr>
      <w:r>
        <w:t>See Ace Way of Retailing</w:t>
      </w:r>
      <w:r w:rsidR="008978CB">
        <w:t xml:space="preserve"> for more details. Path:  </w:t>
      </w:r>
      <w:r w:rsidR="00864C4B">
        <w:t>ACENET &gt; About Ace – Ace Way of Retailing &gt; AWOR Search:  EOQ</w:t>
      </w:r>
    </w:p>
    <w:p w14:paraId="732507B5" w14:textId="6EA5A1D0" w:rsidR="00864C4B" w:rsidRDefault="00864C4B" w:rsidP="00FA0070">
      <w:pPr>
        <w:spacing w:after="0" w:line="240" w:lineRule="auto"/>
      </w:pPr>
    </w:p>
    <w:p w14:paraId="633D9A87" w14:textId="1F510522" w:rsidR="00864C4B" w:rsidRDefault="00864C4B" w:rsidP="00FA0070">
      <w:pPr>
        <w:spacing w:after="0" w:line="240" w:lineRule="auto"/>
      </w:pPr>
      <w:r>
        <w:t xml:space="preserve">Source of Data:  </w:t>
      </w:r>
      <w:r w:rsidR="00952546">
        <w:t xml:space="preserve">Based on </w:t>
      </w:r>
      <w:r>
        <w:t xml:space="preserve">Ace and Mango </w:t>
      </w:r>
      <w:r w:rsidR="00952546">
        <w:t xml:space="preserve">studies. These are </w:t>
      </w:r>
      <w:del w:id="52" w:author="Reyes, Jacob" w:date="2021-12-03T08:22:00Z">
        <w:r w:rsidR="00952546" w:rsidDel="00280215">
          <w:delText>rough averages.</w:delText>
        </w:r>
      </w:del>
      <w:ins w:id="53" w:author="Reyes, Jacob" w:date="2021-12-03T08:22:00Z">
        <w:r w:rsidR="00280215">
          <w:t>approxima</w:t>
        </w:r>
      </w:ins>
      <w:ins w:id="54" w:author="Reyes, Jacob" w:date="2021-12-03T08:23:00Z">
        <w:r w:rsidR="00280215">
          <w:t>ted based on 2,700 stores.</w:t>
        </w:r>
      </w:ins>
    </w:p>
    <w:p w14:paraId="2FBE616D" w14:textId="35AC4E2B" w:rsidR="00864C4B" w:rsidRDefault="00864C4B" w:rsidP="00FA0070">
      <w:pPr>
        <w:spacing w:after="0" w:line="240" w:lineRule="auto"/>
      </w:pPr>
    </w:p>
    <w:p w14:paraId="2E3F8A9C" w14:textId="56B544FB" w:rsidR="00864C4B" w:rsidRDefault="00864C4B" w:rsidP="00FA0070">
      <w:pPr>
        <w:spacing w:after="0" w:line="240" w:lineRule="auto"/>
      </w:pPr>
    </w:p>
    <w:p w14:paraId="3D5D9AD9" w14:textId="1ACE55EE" w:rsidR="00F96B0B" w:rsidRPr="00F96B0B" w:rsidRDefault="00F96B0B" w:rsidP="00F96B0B">
      <w:pPr>
        <w:rPr>
          <w:sz w:val="32"/>
          <w:szCs w:val="32"/>
        </w:rPr>
      </w:pPr>
      <w:r w:rsidRPr="00F96B0B">
        <w:rPr>
          <w:sz w:val="32"/>
          <w:szCs w:val="32"/>
          <w:highlight w:val="yellow"/>
        </w:rPr>
        <w:t xml:space="preserve">Page </w:t>
      </w:r>
      <w:r>
        <w:rPr>
          <w:sz w:val="32"/>
          <w:szCs w:val="32"/>
          <w:highlight w:val="yellow"/>
        </w:rPr>
        <w:t>2</w:t>
      </w:r>
      <w:r w:rsidRPr="00F96B0B">
        <w:rPr>
          <w:sz w:val="32"/>
          <w:szCs w:val="32"/>
          <w:highlight w:val="yellow"/>
        </w:rPr>
        <w:t xml:space="preserve"> of brochure</w:t>
      </w:r>
    </w:p>
    <w:p w14:paraId="63289591" w14:textId="77777777" w:rsidR="00C511B5" w:rsidRDefault="00C511B5" w:rsidP="00FA0070">
      <w:pPr>
        <w:spacing w:after="0" w:line="240" w:lineRule="auto"/>
      </w:pPr>
    </w:p>
    <w:p w14:paraId="105D027F" w14:textId="04E62E36" w:rsidR="00864C4B" w:rsidRPr="00864C4B" w:rsidRDefault="00864C4B" w:rsidP="00FA0070">
      <w:pPr>
        <w:spacing w:after="0" w:line="240" w:lineRule="auto"/>
        <w:rPr>
          <w:b/>
          <w:bCs/>
        </w:rPr>
      </w:pPr>
      <w:r w:rsidRPr="00864C4B">
        <w:rPr>
          <w:b/>
          <w:bCs/>
        </w:rPr>
        <w:t>Frequently Asked Questions</w:t>
      </w:r>
    </w:p>
    <w:p w14:paraId="0D876F43" w14:textId="55054374" w:rsidR="00864C4B" w:rsidRPr="00864C4B" w:rsidRDefault="00864C4B" w:rsidP="00864C4B">
      <w:pPr>
        <w:pStyle w:val="ListParagraph"/>
        <w:numPr>
          <w:ilvl w:val="0"/>
          <w:numId w:val="6"/>
        </w:numPr>
        <w:spacing w:after="0" w:line="240" w:lineRule="auto"/>
        <w:rPr>
          <w:b/>
          <w:bCs/>
          <w:color w:val="0070C0"/>
        </w:rPr>
      </w:pPr>
      <w:r w:rsidRPr="00864C4B">
        <w:rPr>
          <w:b/>
          <w:bCs/>
          <w:color w:val="0070C0"/>
        </w:rPr>
        <w:t>What exactly is Economic Order Quantity</w:t>
      </w:r>
      <w:r>
        <w:rPr>
          <w:b/>
          <w:bCs/>
          <w:color w:val="0070C0"/>
        </w:rPr>
        <w:t xml:space="preserve"> (EOQ)</w:t>
      </w:r>
      <w:r w:rsidRPr="00864C4B">
        <w:rPr>
          <w:b/>
          <w:bCs/>
          <w:color w:val="0070C0"/>
        </w:rPr>
        <w:t>?</w:t>
      </w:r>
    </w:p>
    <w:p w14:paraId="29E180C7" w14:textId="456B0438" w:rsidR="00864C4B" w:rsidRDefault="00864C4B" w:rsidP="00280215">
      <w:pPr>
        <w:spacing w:after="0" w:line="240" w:lineRule="auto"/>
        <w:ind w:left="360"/>
        <w:rPr>
          <w:rFonts w:ascii="Calibri" w:hAnsi="Calibri" w:cs="Calibri"/>
        </w:rPr>
        <w:pPrChange w:id="55" w:author="Reyes, Jacob" w:date="2021-12-03T08:24:00Z">
          <w:pPr>
            <w:spacing w:after="0" w:line="240" w:lineRule="auto"/>
            <w:ind w:left="720"/>
          </w:pPr>
        </w:pPrChange>
      </w:pPr>
      <w:del w:id="56" w:author="Reyes, Jacob" w:date="2021-12-03T08:24:00Z">
        <w:r w:rsidDel="00280215">
          <w:rPr>
            <w:rFonts w:ascii="Calibri" w:hAnsi="Calibri" w:cs="Calibri"/>
          </w:rPr>
          <w:delText>E</w:delText>
        </w:r>
      </w:del>
      <w:ins w:id="57" w:author="Reyes, Jacob" w:date="2021-12-03T08:24:00Z">
        <w:r w:rsidR="00280215">
          <w:rPr>
            <w:rFonts w:ascii="Calibri" w:hAnsi="Calibri" w:cs="Calibri"/>
          </w:rPr>
          <w:t>E</w:t>
        </w:r>
      </w:ins>
      <w:r>
        <w:rPr>
          <w:rFonts w:ascii="Calibri" w:hAnsi="Calibri" w:cs="Calibri"/>
        </w:rPr>
        <w:t xml:space="preserve">OQ </w:t>
      </w:r>
      <w:r w:rsidRPr="006F1DCE">
        <w:rPr>
          <w:rFonts w:ascii="Calibri" w:hAnsi="Calibri" w:cs="Calibri"/>
        </w:rPr>
        <w:t>identifies prime SKU candidates for buying in larger multiples, resulting in</w:t>
      </w:r>
      <w:r w:rsidR="009E085D">
        <w:rPr>
          <w:rFonts w:ascii="Calibri" w:hAnsi="Calibri" w:cs="Calibri"/>
        </w:rPr>
        <w:t xml:space="preserve"> substantial</w:t>
      </w:r>
      <w:r w:rsidRPr="006F1DCE">
        <w:rPr>
          <w:rFonts w:ascii="Calibri" w:hAnsi="Calibri" w:cs="Calibri"/>
        </w:rPr>
        <w:t xml:space="preserve"> reduction</w:t>
      </w:r>
      <w:r>
        <w:rPr>
          <w:rFonts w:ascii="Calibri" w:hAnsi="Calibri" w:cs="Calibri"/>
        </w:rPr>
        <w:t>s</w:t>
      </w:r>
      <w:r w:rsidRPr="006F1DCE">
        <w:rPr>
          <w:rFonts w:ascii="Calibri" w:hAnsi="Calibri" w:cs="Calibri"/>
        </w:rPr>
        <w:t xml:space="preserve"> in handling</w:t>
      </w:r>
      <w:ins w:id="58" w:author="Reyes, Jacob" w:date="2021-12-03T08:24:00Z">
        <w:r w:rsidR="00280215">
          <w:rPr>
            <w:rFonts w:ascii="Calibri" w:hAnsi="Calibri" w:cs="Calibri"/>
          </w:rPr>
          <w:t xml:space="preserve"> and put-away</w:t>
        </w:r>
      </w:ins>
      <w:r w:rsidRPr="006F1DCE">
        <w:rPr>
          <w:rFonts w:ascii="Calibri" w:hAnsi="Calibri" w:cs="Calibri"/>
        </w:rPr>
        <w:t xml:space="preserve"> expenses as well as ordering time. </w:t>
      </w:r>
      <w:r>
        <w:rPr>
          <w:rFonts w:ascii="Calibri" w:hAnsi="Calibri" w:cs="Calibri"/>
        </w:rPr>
        <w:t xml:space="preserve">EOQ is synonymous with </w:t>
      </w:r>
      <w:r w:rsidR="009E085D">
        <w:rPr>
          <w:rFonts w:ascii="Calibri" w:hAnsi="Calibri" w:cs="Calibri"/>
        </w:rPr>
        <w:t xml:space="preserve">the term  </w:t>
      </w:r>
      <w:r w:rsidR="006A7268">
        <w:rPr>
          <w:rFonts w:ascii="Calibri" w:hAnsi="Calibri" w:cs="Calibri"/>
        </w:rPr>
        <w:t>‘</w:t>
      </w:r>
      <w:r>
        <w:rPr>
          <w:rFonts w:ascii="Calibri" w:hAnsi="Calibri" w:cs="Calibri"/>
        </w:rPr>
        <w:t>min-max</w:t>
      </w:r>
      <w:r w:rsidR="009E085D">
        <w:rPr>
          <w:rFonts w:ascii="Calibri" w:hAnsi="Calibri" w:cs="Calibri"/>
        </w:rPr>
        <w:t xml:space="preserve">’ and </w:t>
      </w:r>
      <w:r w:rsidRPr="006F1DCE">
        <w:rPr>
          <w:rFonts w:ascii="Calibri" w:hAnsi="Calibri" w:cs="Calibri"/>
        </w:rPr>
        <w:t xml:space="preserve">based </w:t>
      </w:r>
      <w:r w:rsidRPr="00E86564">
        <w:rPr>
          <w:rFonts w:ascii="Calibri" w:hAnsi="Calibri" w:cs="Calibri"/>
        </w:rPr>
        <w:t xml:space="preserve">on criteria </w:t>
      </w:r>
      <w:r w:rsidR="006A7268">
        <w:rPr>
          <w:rFonts w:ascii="Calibri" w:hAnsi="Calibri" w:cs="Calibri"/>
        </w:rPr>
        <w:t>specific to your store (e.g. frequency of receipts).</w:t>
      </w:r>
      <w:r>
        <w:rPr>
          <w:rFonts w:ascii="Calibri" w:hAnsi="Calibri" w:cs="Calibri"/>
        </w:rPr>
        <w:t xml:space="preserve"> Upon acceptance, </w:t>
      </w:r>
      <w:r w:rsidRPr="006F1DCE">
        <w:rPr>
          <w:rFonts w:ascii="Calibri" w:hAnsi="Calibri" w:cs="Calibri"/>
        </w:rPr>
        <w:t xml:space="preserve">these </w:t>
      </w:r>
      <w:r w:rsidR="006A7268">
        <w:rPr>
          <w:rFonts w:ascii="Calibri" w:hAnsi="Calibri" w:cs="Calibri"/>
        </w:rPr>
        <w:t xml:space="preserve">SKU-level </w:t>
      </w:r>
      <w:r>
        <w:rPr>
          <w:rFonts w:ascii="Calibri" w:hAnsi="Calibri" w:cs="Calibri"/>
        </w:rPr>
        <w:t xml:space="preserve">values are </w:t>
      </w:r>
      <w:r w:rsidRPr="006F1DCE">
        <w:rPr>
          <w:rFonts w:ascii="Calibri" w:hAnsi="Calibri" w:cs="Calibri"/>
        </w:rPr>
        <w:t xml:space="preserve">updated </w:t>
      </w:r>
      <w:ins w:id="59" w:author="Reyes, Jacob" w:date="2021-12-03T08:25:00Z">
        <w:r w:rsidR="00280215">
          <w:rPr>
            <w:rFonts w:ascii="Calibri" w:hAnsi="Calibri" w:cs="Calibri"/>
          </w:rPr>
          <w:t xml:space="preserve">automatically </w:t>
        </w:r>
      </w:ins>
      <w:r w:rsidRPr="006F1DCE">
        <w:rPr>
          <w:rFonts w:ascii="Calibri" w:hAnsi="Calibri" w:cs="Calibri"/>
        </w:rPr>
        <w:t>in your Eagle system</w:t>
      </w:r>
      <w:r>
        <w:rPr>
          <w:rFonts w:ascii="Calibri" w:hAnsi="Calibri" w:cs="Calibri"/>
        </w:rPr>
        <w:t xml:space="preserve"> under the 1) max stock level and 2) minimum order point </w:t>
      </w:r>
      <w:r w:rsidR="006A7268">
        <w:rPr>
          <w:rFonts w:ascii="Calibri" w:hAnsi="Calibri" w:cs="Calibri"/>
        </w:rPr>
        <w:t>fields</w:t>
      </w:r>
      <w:r>
        <w:rPr>
          <w:rFonts w:ascii="Calibri" w:hAnsi="Calibri" w:cs="Calibri"/>
        </w:rPr>
        <w:t>.</w:t>
      </w:r>
    </w:p>
    <w:p w14:paraId="06A012C3" w14:textId="45FC6827" w:rsidR="00864C4B" w:rsidRDefault="00864C4B" w:rsidP="00864C4B">
      <w:pPr>
        <w:spacing w:after="0" w:line="240" w:lineRule="auto"/>
        <w:rPr>
          <w:rFonts w:ascii="Calibri" w:hAnsi="Calibri" w:cs="Calibri"/>
        </w:rPr>
      </w:pPr>
    </w:p>
    <w:p w14:paraId="7F348B89" w14:textId="7CD1E9DA" w:rsidR="00864C4B" w:rsidRPr="006431A6" w:rsidRDefault="006431A6" w:rsidP="00864C4B">
      <w:pPr>
        <w:pStyle w:val="ListParagraph"/>
        <w:numPr>
          <w:ilvl w:val="0"/>
          <w:numId w:val="6"/>
        </w:numPr>
        <w:spacing w:after="0" w:line="240" w:lineRule="auto"/>
        <w:rPr>
          <w:b/>
          <w:bCs/>
          <w:color w:val="0070C0"/>
        </w:rPr>
      </w:pPr>
      <w:r w:rsidRPr="006431A6">
        <w:rPr>
          <w:b/>
          <w:bCs/>
          <w:color w:val="0070C0"/>
        </w:rPr>
        <w:t>What criteria does EOQ look at to determine candidates?</w:t>
      </w:r>
    </w:p>
    <w:p w14:paraId="1C054144" w14:textId="086A1B70" w:rsidR="006431A6" w:rsidRDefault="006431A6" w:rsidP="00280215">
      <w:pPr>
        <w:spacing w:after="0" w:line="240" w:lineRule="auto"/>
        <w:ind w:left="360"/>
        <w:pPrChange w:id="60" w:author="Reyes, Jacob" w:date="2021-12-03T08:25:00Z">
          <w:pPr>
            <w:pStyle w:val="ListParagraph"/>
            <w:spacing w:after="0" w:line="240" w:lineRule="auto"/>
          </w:pPr>
        </w:pPrChange>
      </w:pPr>
      <w:r>
        <w:t>EOQ makes</w:t>
      </w:r>
      <w:ins w:id="61" w:author="Reyes, Jacob" w:date="2021-12-01T09:35:00Z">
        <w:r w:rsidR="00985142">
          <w:t xml:space="preserve"> monthly</w:t>
        </w:r>
      </w:ins>
      <w:r>
        <w:t xml:space="preserve"> recommendations at the SKU-level based on both global and store specific </w:t>
      </w:r>
      <w:del w:id="62" w:author="Reyes, Jacob" w:date="2021-12-03T08:25:00Z">
        <w:r w:rsidDel="00280215">
          <w:delText>information</w:delText>
        </w:r>
      </w:del>
      <w:ins w:id="63" w:author="Reyes, Jacob" w:date="2021-12-03T08:25:00Z">
        <w:r w:rsidR="00280215">
          <w:t>data points</w:t>
        </w:r>
      </w:ins>
      <w:r>
        <w:t>. To be a candidate</w:t>
      </w:r>
      <w:ins w:id="64" w:author="Reyes, Jacob" w:date="2021-12-03T08:26:00Z">
        <w:r w:rsidR="00280215">
          <w:t xml:space="preserve"> in the retail analytics dashboard (RAD)</w:t>
        </w:r>
      </w:ins>
      <w:r>
        <w:t xml:space="preserve">, the item must be </w:t>
      </w:r>
      <w:ins w:id="65" w:author="Reyes, Jacob" w:date="2021-12-03T08:25:00Z">
        <w:r w:rsidR="00280215">
          <w:t>purchased</w:t>
        </w:r>
      </w:ins>
      <w:del w:id="66" w:author="Reyes, Jacob" w:date="2021-12-03T08:25:00Z">
        <w:r w:rsidR="006A7268" w:rsidDel="00280215">
          <w:delText>bought</w:delText>
        </w:r>
      </w:del>
      <w:r>
        <w:t xml:space="preserve"> in an order multiple</w:t>
      </w:r>
      <w:r w:rsidR="006A7268">
        <w:t xml:space="preserve"> = 1</w:t>
      </w:r>
      <w:r>
        <w:t xml:space="preserve">, cost less than $12.00, be under 40 lbs. </w:t>
      </w:r>
      <w:r w:rsidR="006A7268">
        <w:t xml:space="preserve"> and </w:t>
      </w:r>
      <w:ins w:id="67" w:author="Reyes, Jacob" w:date="2021-12-03T08:25:00Z">
        <w:r w:rsidR="00280215">
          <w:t xml:space="preserve">less than </w:t>
        </w:r>
      </w:ins>
      <w:r w:rsidR="006A7268">
        <w:t>3</w:t>
      </w:r>
      <w:r>
        <w:t>45 cubic inches per each.</w:t>
      </w:r>
      <w:r w:rsidR="004D71AC">
        <w:t xml:space="preserve"> </w:t>
      </w:r>
      <w:r w:rsidR="006A7268">
        <w:t>Analyzing</w:t>
      </w:r>
      <w:r w:rsidR="004D71AC">
        <w:t xml:space="preserve"> your store’s data specifically, the item must have relatively low seasonal </w:t>
      </w:r>
      <w:r w:rsidR="006A7268">
        <w:t xml:space="preserve">sales </w:t>
      </w:r>
      <w:r w:rsidR="004D71AC">
        <w:t xml:space="preserve">patterns, </w:t>
      </w:r>
      <w:r w:rsidR="006A7268">
        <w:t xml:space="preserve">be </w:t>
      </w:r>
      <w:r w:rsidR="004D71AC">
        <w:t xml:space="preserve">purchased a minimum of four times per year, </w:t>
      </w:r>
      <w:ins w:id="68" w:author="Reyes, Jacob" w:date="2021-12-03T08:27:00Z">
        <w:r w:rsidR="00280215">
          <w:t xml:space="preserve">and </w:t>
        </w:r>
      </w:ins>
      <w:r w:rsidR="006A7268">
        <w:t>have</w:t>
      </w:r>
      <w:r w:rsidR="00621FB6">
        <w:t xml:space="preserve"> a</w:t>
      </w:r>
      <w:r w:rsidR="006A7268">
        <w:t xml:space="preserve"> </w:t>
      </w:r>
      <w:r w:rsidR="004D71AC">
        <w:t xml:space="preserve">low promotional </w:t>
      </w:r>
      <w:r w:rsidR="006A7268">
        <w:t xml:space="preserve">sales </w:t>
      </w:r>
      <w:r w:rsidR="004D71AC">
        <w:t>spikes</w:t>
      </w:r>
      <w:del w:id="69" w:author="Reyes, Jacob" w:date="2021-12-03T08:27:00Z">
        <w:r w:rsidR="004D71AC" w:rsidDel="00280215">
          <w:delText xml:space="preserve">, and </w:delText>
        </w:r>
        <w:r w:rsidR="006A7268" w:rsidDel="00280215">
          <w:delText xml:space="preserve">a very small probability </w:delText>
        </w:r>
        <w:r w:rsidR="004D71AC" w:rsidDel="00280215">
          <w:delText>of creating backstock.</w:delText>
        </w:r>
      </w:del>
      <w:ins w:id="70" w:author="Reyes, Jacob" w:date="2021-12-03T08:27:00Z">
        <w:r w:rsidR="00280215">
          <w:t>.</w:t>
        </w:r>
      </w:ins>
    </w:p>
    <w:p w14:paraId="184E7270" w14:textId="1488E724" w:rsidR="00C511B5" w:rsidRDefault="00C511B5" w:rsidP="004D71AC">
      <w:pPr>
        <w:pStyle w:val="ListParagraph"/>
        <w:spacing w:after="0" w:line="240" w:lineRule="auto"/>
      </w:pPr>
    </w:p>
    <w:p w14:paraId="21AF2E41" w14:textId="24F938FC" w:rsidR="004D71AC" w:rsidRDefault="004D71AC" w:rsidP="004D71AC">
      <w:pPr>
        <w:pStyle w:val="ListParagraph"/>
        <w:numPr>
          <w:ilvl w:val="0"/>
          <w:numId w:val="6"/>
        </w:numPr>
        <w:spacing w:after="0" w:line="240" w:lineRule="auto"/>
        <w:rPr>
          <w:b/>
          <w:bCs/>
          <w:color w:val="0070C0"/>
        </w:rPr>
      </w:pPr>
      <w:r w:rsidRPr="004D71AC">
        <w:rPr>
          <w:b/>
          <w:bCs/>
          <w:color w:val="0070C0"/>
        </w:rPr>
        <w:t>What’s the expected impact to my store?</w:t>
      </w:r>
    </w:p>
    <w:p w14:paraId="080BD013" w14:textId="35D50727" w:rsidR="004D71AC" w:rsidRDefault="004D71AC" w:rsidP="00280215">
      <w:pPr>
        <w:spacing w:after="0" w:line="240" w:lineRule="auto"/>
        <w:ind w:left="360"/>
        <w:pPrChange w:id="71" w:author="Reyes, Jacob" w:date="2021-12-03T08:27:00Z">
          <w:pPr>
            <w:pStyle w:val="ListParagraph"/>
            <w:spacing w:after="0" w:line="240" w:lineRule="auto"/>
          </w:pPr>
        </w:pPrChange>
      </w:pPr>
      <w:r w:rsidRPr="004D71AC">
        <w:t>A typical Ace store</w:t>
      </w:r>
      <w:r>
        <w:t xml:space="preserve"> has roughly 430 items that are </w:t>
      </w:r>
      <w:ins w:id="72" w:author="Reyes, Jacob" w:date="2021-12-03T08:28:00Z">
        <w:r w:rsidR="00280215">
          <w:t>“</w:t>
        </w:r>
      </w:ins>
      <w:r>
        <w:t>no-brainer candidates</w:t>
      </w:r>
      <w:ins w:id="73" w:author="Reyes, Jacob" w:date="2021-12-03T08:28:00Z">
        <w:r w:rsidR="00280215">
          <w:t>”</w:t>
        </w:r>
      </w:ins>
      <w:r>
        <w:t xml:space="preserve"> for EOQ. Based on extensive stud</w:t>
      </w:r>
      <w:r w:rsidR="006A7268">
        <w:t>ies</w:t>
      </w:r>
      <w:r>
        <w:t>, the</w:t>
      </w:r>
      <w:r w:rsidR="006A7268">
        <w:t>se</w:t>
      </w:r>
      <w:r>
        <w:t xml:space="preserve"> EOQ candidate</w:t>
      </w:r>
      <w:r w:rsidR="006A7268">
        <w:t>s are</w:t>
      </w:r>
      <w:r>
        <w:t xml:space="preserve"> put-away</w:t>
      </w:r>
      <w:ins w:id="74" w:author="Reyes, Jacob" w:date="2021-12-03T08:28:00Z">
        <w:r w:rsidR="00280215">
          <w:t>, on average,</w:t>
        </w:r>
      </w:ins>
      <w:r>
        <w:t xml:space="preserve"> 28 times per year.  </w:t>
      </w:r>
      <w:r w:rsidR="00FE7F8A">
        <w:t>Upon a</w:t>
      </w:r>
      <w:r>
        <w:t xml:space="preserve">ccepting the EOQ </w:t>
      </w:r>
      <w:r w:rsidR="00FE7F8A">
        <w:t>recommendation, this number drops to roughly six put-aways annually</w:t>
      </w:r>
      <w:r>
        <w:t xml:space="preserve">.  Under the assumption that it takes 30 seconds to put-away an item, you save </w:t>
      </w:r>
      <w:ins w:id="75" w:author="Reyes, Jacob" w:date="2021-12-03T08:28:00Z">
        <w:r w:rsidR="00280215">
          <w:t>near</w:t>
        </w:r>
      </w:ins>
      <w:del w:id="76" w:author="Reyes, Jacob" w:date="2021-12-03T08:28:00Z">
        <w:r w:rsidDel="00280215">
          <w:delText>roughly</w:delText>
        </w:r>
      </w:del>
      <w:r>
        <w:t xml:space="preserve"> 80 hours of labor</w:t>
      </w:r>
      <w:r w:rsidR="00FE7F8A">
        <w:t xml:space="preserve"> hours</w:t>
      </w:r>
      <w:r>
        <w:t xml:space="preserve"> per year (22 * 430 * .5), </w:t>
      </w:r>
      <w:r w:rsidR="00FE7F8A">
        <w:t>equating to</w:t>
      </w:r>
      <w:r>
        <w:t xml:space="preserve"> </w:t>
      </w:r>
      <w:ins w:id="77" w:author="Reyes, Jacob" w:date="2021-12-03T08:29:00Z">
        <w:r w:rsidR="00280215">
          <w:t>about</w:t>
        </w:r>
      </w:ins>
      <w:del w:id="78" w:author="Reyes, Jacob" w:date="2021-12-03T08:29:00Z">
        <w:r w:rsidDel="00280215">
          <w:delText>nearly</w:delText>
        </w:r>
      </w:del>
      <w:r>
        <w:t xml:space="preserve"> 9,500</w:t>
      </w:r>
      <w:r w:rsidR="00621FB6">
        <w:t xml:space="preserve"> annual</w:t>
      </w:r>
      <w:r>
        <w:t xml:space="preserve"> </w:t>
      </w:r>
      <w:r w:rsidR="00FE7F8A">
        <w:t xml:space="preserve">product </w:t>
      </w:r>
      <w:r>
        <w:t>put-aways (</w:t>
      </w:r>
      <w:r w:rsidR="00D15868">
        <w:t>430*22)</w:t>
      </w:r>
      <w:r>
        <w:t>.</w:t>
      </w:r>
    </w:p>
    <w:p w14:paraId="5654CCE0" w14:textId="5372BBEA" w:rsidR="00D15868" w:rsidRPr="00D15868" w:rsidRDefault="00D15868" w:rsidP="00D15868">
      <w:pPr>
        <w:spacing w:after="0" w:line="240" w:lineRule="auto"/>
        <w:rPr>
          <w:b/>
          <w:bCs/>
          <w:color w:val="0070C0"/>
        </w:rPr>
      </w:pPr>
    </w:p>
    <w:p w14:paraId="739FDC04" w14:textId="3DCAFA0D" w:rsidR="00D15868" w:rsidRPr="00D15868" w:rsidRDefault="00D15868" w:rsidP="00D15868">
      <w:pPr>
        <w:pStyle w:val="ListParagraph"/>
        <w:numPr>
          <w:ilvl w:val="0"/>
          <w:numId w:val="6"/>
        </w:numPr>
        <w:spacing w:after="0" w:line="240" w:lineRule="auto"/>
        <w:rPr>
          <w:b/>
          <w:bCs/>
          <w:color w:val="0070C0"/>
        </w:rPr>
      </w:pPr>
      <w:r w:rsidRPr="00D15868">
        <w:rPr>
          <w:b/>
          <w:bCs/>
          <w:color w:val="0070C0"/>
        </w:rPr>
        <w:t>How much will this cost me in extra inventory?</w:t>
      </w:r>
    </w:p>
    <w:p w14:paraId="2EE7AC80" w14:textId="11EBE14E" w:rsidR="00D15868" w:rsidRDefault="00D15868" w:rsidP="00280215">
      <w:pPr>
        <w:spacing w:after="0" w:line="240" w:lineRule="auto"/>
        <w:ind w:left="360"/>
        <w:pPrChange w:id="79" w:author="Reyes, Jacob" w:date="2021-12-03T08:29:00Z">
          <w:pPr>
            <w:pStyle w:val="ListParagraph"/>
            <w:spacing w:after="0" w:line="240" w:lineRule="auto"/>
          </w:pPr>
        </w:pPrChange>
      </w:pPr>
      <w:r>
        <w:t xml:space="preserve">On average, the cost to implement EOQ for the recommended items is $4,000 across </w:t>
      </w:r>
      <w:ins w:id="80" w:author="Reyes, Jacob" w:date="2021-12-03T08:29:00Z">
        <w:r w:rsidR="00280215">
          <w:t>rou</w:t>
        </w:r>
      </w:ins>
      <w:ins w:id="81" w:author="Reyes, Jacob" w:date="2021-12-03T08:30:00Z">
        <w:r w:rsidR="00280215">
          <w:t>ghly</w:t>
        </w:r>
      </w:ins>
      <w:del w:id="82" w:author="Reyes, Jacob" w:date="2021-12-03T08:29:00Z">
        <w:r w:rsidDel="00280215">
          <w:delText>an average</w:delText>
        </w:r>
      </w:del>
      <w:del w:id="83" w:author="Reyes, Jacob" w:date="2021-12-03T08:30:00Z">
        <w:r w:rsidDel="00280215">
          <w:delText xml:space="preserve"> of</w:delText>
        </w:r>
      </w:del>
      <w:r>
        <w:t xml:space="preserve"> 430 items.  </w:t>
      </w:r>
      <w:del w:id="84" w:author="Reyes, Jacob" w:date="2021-12-03T08:30:00Z">
        <w:r w:rsidDel="00280215">
          <w:delText xml:space="preserve">This is </w:delText>
        </w:r>
        <w:r w:rsidR="00FE7F8A" w:rsidDel="00280215">
          <w:delText>primarily</w:delText>
        </w:r>
        <w:r w:rsidDel="00280215">
          <w:delText xml:space="preserve"> because </w:delText>
        </w:r>
      </w:del>
      <w:r>
        <w:t xml:space="preserve">EOQ </w:t>
      </w:r>
      <w:ins w:id="85" w:author="Reyes, Jacob" w:date="2021-12-03T08:30:00Z">
        <w:r w:rsidR="00BA54DB">
          <w:t xml:space="preserve">in </w:t>
        </w:r>
      </w:ins>
      <w:ins w:id="86" w:author="Reyes, Jacob" w:date="2021-12-03T08:31:00Z">
        <w:r w:rsidR="00BA54DB">
          <w:t>the Retail Analytics Dashboard</w:t>
        </w:r>
      </w:ins>
      <w:ins w:id="87" w:author="Reyes, Jacob" w:date="2021-12-03T08:30:00Z">
        <w:r w:rsidR="00BA54DB">
          <w:t xml:space="preserve"> </w:t>
        </w:r>
      </w:ins>
      <w:r>
        <w:t>focuses</w:t>
      </w:r>
      <w:r w:rsidR="00FE7F8A">
        <w:t xml:space="preserve"> on</w:t>
      </w:r>
      <w:r>
        <w:t xml:space="preserve"> lower cost RSC products</w:t>
      </w:r>
      <w:ins w:id="88" w:author="Reyes, Jacob" w:date="2021-12-03T08:30:00Z">
        <w:r w:rsidR="00280215">
          <w:t xml:space="preserve"> by design</w:t>
        </w:r>
        <w:r w:rsidR="00BA54DB">
          <w:t>, and has a very low probability of creating any backstock</w:t>
        </w:r>
      </w:ins>
      <w:r>
        <w:t xml:space="preserve">. </w:t>
      </w:r>
      <w:r w:rsidR="00FE7F8A">
        <w:t xml:space="preserve">If need be, leverage the </w:t>
      </w:r>
      <w:del w:id="89" w:author="Reyes, Jacob" w:date="2021-12-03T08:31:00Z">
        <w:r w:rsidDel="00BA54DB">
          <w:delText>Retail Analytics Dashboard</w:delText>
        </w:r>
        <w:r w:rsidR="00FE7F8A" w:rsidDel="00BA54DB">
          <w:delText>’</w:delText>
        </w:r>
      </w:del>
      <w:ins w:id="90" w:author="Reyes, Jacob" w:date="2021-12-03T08:31:00Z">
        <w:r w:rsidR="00BA54DB">
          <w:t>RAD’</w:t>
        </w:r>
      </w:ins>
      <w:r w:rsidR="00FE7F8A">
        <w:t>s b</w:t>
      </w:r>
      <w:r>
        <w:t>udgeting tool feature to control expenses</w:t>
      </w:r>
      <w:r w:rsidR="00FE7F8A">
        <w:t xml:space="preserve"> further.</w:t>
      </w:r>
    </w:p>
    <w:p w14:paraId="12DF333A" w14:textId="56F9B86F" w:rsidR="00D15868" w:rsidRPr="00D15868" w:rsidRDefault="00D15868" w:rsidP="00D15868">
      <w:pPr>
        <w:spacing w:after="0" w:line="240" w:lineRule="auto"/>
        <w:rPr>
          <w:b/>
          <w:bCs/>
          <w:color w:val="0070C0"/>
        </w:rPr>
      </w:pPr>
    </w:p>
    <w:p w14:paraId="5DFC05B9" w14:textId="77777777" w:rsidR="00D15868" w:rsidRDefault="00D15868" w:rsidP="00D15868">
      <w:pPr>
        <w:pStyle w:val="ListParagraph"/>
        <w:numPr>
          <w:ilvl w:val="0"/>
          <w:numId w:val="6"/>
        </w:numPr>
        <w:spacing w:after="0" w:line="240" w:lineRule="auto"/>
        <w:rPr>
          <w:b/>
          <w:bCs/>
          <w:color w:val="0070C0"/>
        </w:rPr>
      </w:pPr>
      <w:r w:rsidRPr="00D15868">
        <w:rPr>
          <w:b/>
          <w:bCs/>
          <w:color w:val="0070C0"/>
        </w:rPr>
        <w:t>Why doesn’t Ace just change the order multiple on these items and be done with it?</w:t>
      </w:r>
    </w:p>
    <w:p w14:paraId="69B22AC5" w14:textId="2E8334DC" w:rsidR="00D15868" w:rsidRPr="00BA54DB" w:rsidRDefault="00D15868" w:rsidP="00BA54DB">
      <w:pPr>
        <w:spacing w:after="0" w:line="240" w:lineRule="auto"/>
        <w:ind w:left="360"/>
        <w:rPr>
          <w:rFonts w:cstheme="minorHAnsi"/>
          <w:rPrChange w:id="91" w:author="Reyes, Jacob" w:date="2021-12-03T08:31:00Z">
            <w:rPr/>
          </w:rPrChange>
        </w:rPr>
        <w:pPrChange w:id="92" w:author="Reyes, Jacob" w:date="2021-12-03T08:31:00Z">
          <w:pPr>
            <w:pStyle w:val="ListParagraph"/>
            <w:spacing w:after="0" w:line="240" w:lineRule="auto"/>
          </w:pPr>
        </w:pPrChange>
      </w:pPr>
      <w:r w:rsidRPr="00D15868">
        <w:t xml:space="preserve">In cases where </w:t>
      </w:r>
      <w:r w:rsidR="00FE7F8A" w:rsidRPr="00BA54DB">
        <w:rPr>
          <w:rFonts w:cstheme="minorHAnsi"/>
          <w:rPrChange w:id="93" w:author="Reyes, Jacob" w:date="2021-12-03T08:31:00Z">
            <w:rPr/>
          </w:rPrChange>
        </w:rPr>
        <w:t>items</w:t>
      </w:r>
      <w:r w:rsidRPr="00BA54DB">
        <w:rPr>
          <w:rFonts w:cstheme="minorHAnsi"/>
          <w:rPrChange w:id="94" w:author="Reyes, Jacob" w:date="2021-12-03T08:31:00Z">
            <w:rPr/>
          </w:rPrChange>
        </w:rPr>
        <w:t xml:space="preserve"> are widespread candidates for EOQ across a large number of Ace stores, they then become eligible for Ace’s Artificial Order Multiple (AOM) program. EOQ suggestions</w:t>
      </w:r>
      <w:r w:rsidR="00FE7F8A" w:rsidRPr="00BA54DB">
        <w:rPr>
          <w:rFonts w:cstheme="minorHAnsi"/>
          <w:rPrChange w:id="95" w:author="Reyes, Jacob" w:date="2021-12-03T08:31:00Z">
            <w:rPr/>
          </w:rPrChange>
        </w:rPr>
        <w:t>, on the other hand,</w:t>
      </w:r>
      <w:r w:rsidRPr="00BA54DB">
        <w:rPr>
          <w:rFonts w:cstheme="minorHAnsi"/>
          <w:rPrChange w:id="96" w:author="Reyes, Jacob" w:date="2021-12-03T08:31:00Z">
            <w:rPr/>
          </w:rPrChange>
        </w:rPr>
        <w:t xml:space="preserve"> focus on </w:t>
      </w:r>
      <w:r w:rsidR="00FE7F8A" w:rsidRPr="00BA54DB">
        <w:rPr>
          <w:rFonts w:cstheme="minorHAnsi"/>
          <w:rPrChange w:id="97" w:author="Reyes, Jacob" w:date="2021-12-03T08:31:00Z">
            <w:rPr/>
          </w:rPrChange>
        </w:rPr>
        <w:t>criteria a</w:t>
      </w:r>
      <w:r w:rsidRPr="00BA54DB">
        <w:rPr>
          <w:rFonts w:cstheme="minorHAnsi"/>
          <w:rPrChange w:id="98" w:author="Reyes, Jacob" w:date="2021-12-03T08:31:00Z">
            <w:rPr/>
          </w:rPrChange>
        </w:rPr>
        <w:t xml:space="preserve">nd </w:t>
      </w:r>
      <w:r w:rsidR="00FE7F8A" w:rsidRPr="00BA54DB">
        <w:rPr>
          <w:rFonts w:cstheme="minorHAnsi"/>
          <w:rPrChange w:id="99" w:author="Reyes, Jacob" w:date="2021-12-03T08:31:00Z">
            <w:rPr/>
          </w:rPrChange>
        </w:rPr>
        <w:t xml:space="preserve">purchase </w:t>
      </w:r>
      <w:r w:rsidRPr="00BA54DB">
        <w:rPr>
          <w:rFonts w:cstheme="minorHAnsi"/>
          <w:rPrChange w:id="100" w:author="Reyes, Jacob" w:date="2021-12-03T08:31:00Z">
            <w:rPr/>
          </w:rPrChange>
        </w:rPr>
        <w:t xml:space="preserve">behavior </w:t>
      </w:r>
      <w:r w:rsidR="00FE7F8A" w:rsidRPr="00BA54DB">
        <w:rPr>
          <w:rFonts w:cstheme="minorHAnsi"/>
          <w:rPrChange w:id="101" w:author="Reyes, Jacob" w:date="2021-12-03T08:31:00Z">
            <w:rPr/>
          </w:rPrChange>
        </w:rPr>
        <w:t>specific to your</w:t>
      </w:r>
      <w:r w:rsidRPr="00BA54DB">
        <w:rPr>
          <w:rFonts w:cstheme="minorHAnsi"/>
          <w:rPrChange w:id="102" w:author="Reyes, Jacob" w:date="2021-12-03T08:31:00Z">
            <w:rPr/>
          </w:rPrChange>
        </w:rPr>
        <w:t xml:space="preserve"> store</w:t>
      </w:r>
      <w:r w:rsidR="00621FB6" w:rsidRPr="00BA54DB">
        <w:rPr>
          <w:rFonts w:cstheme="minorHAnsi"/>
          <w:rPrChange w:id="103" w:author="Reyes, Jacob" w:date="2021-12-03T08:31:00Z">
            <w:rPr/>
          </w:rPrChange>
        </w:rPr>
        <w:t xml:space="preserve"> that may not have global appeal</w:t>
      </w:r>
      <w:r w:rsidRPr="00BA54DB">
        <w:rPr>
          <w:rFonts w:cstheme="minorHAnsi"/>
          <w:rPrChange w:id="104" w:author="Reyes, Jacob" w:date="2021-12-03T08:31:00Z">
            <w:rPr/>
          </w:rPrChange>
        </w:rPr>
        <w:t>.</w:t>
      </w:r>
      <w:ins w:id="105" w:author="Reyes, Jacob" w:date="2021-12-03T08:32:00Z">
        <w:r w:rsidR="00BA54DB">
          <w:rPr>
            <w:rFonts w:cstheme="minorHAnsi"/>
          </w:rPr>
          <w:t xml:space="preserve"> Your store’s EOQ candidates may look very different from a</w:t>
        </w:r>
      </w:ins>
      <w:ins w:id="106" w:author="Reyes, Jacob" w:date="2021-12-03T08:33:00Z">
        <w:r w:rsidR="00BA54DB">
          <w:rPr>
            <w:rFonts w:cstheme="minorHAnsi"/>
          </w:rPr>
          <w:t>nother</w:t>
        </w:r>
      </w:ins>
      <w:ins w:id="107" w:author="Reyes, Jacob" w:date="2021-12-03T08:32:00Z">
        <w:r w:rsidR="00BA54DB">
          <w:rPr>
            <w:rFonts w:cstheme="minorHAnsi"/>
          </w:rPr>
          <w:t xml:space="preserve"> store’s list.</w:t>
        </w:r>
      </w:ins>
    </w:p>
    <w:p w14:paraId="7CA5F10A" w14:textId="77777777" w:rsidR="00823319" w:rsidRDefault="00823319" w:rsidP="00D15868">
      <w:pPr>
        <w:spacing w:after="0" w:line="240" w:lineRule="auto"/>
        <w:rPr>
          <w:b/>
          <w:bCs/>
          <w:color w:val="0070C0"/>
        </w:rPr>
      </w:pPr>
    </w:p>
    <w:p w14:paraId="08289D0F" w14:textId="06B18BC5" w:rsidR="00C511B5" w:rsidRDefault="00C511B5" w:rsidP="00D15868">
      <w:pPr>
        <w:pStyle w:val="ListParagraph"/>
        <w:numPr>
          <w:ilvl w:val="0"/>
          <w:numId w:val="6"/>
        </w:numPr>
        <w:spacing w:after="0" w:line="240" w:lineRule="auto"/>
        <w:rPr>
          <w:b/>
          <w:bCs/>
          <w:color w:val="0070C0"/>
        </w:rPr>
      </w:pPr>
      <w:r>
        <w:rPr>
          <w:b/>
          <w:bCs/>
          <w:color w:val="0070C0"/>
        </w:rPr>
        <w:t>I’m in.  How do I get started?</w:t>
      </w:r>
    </w:p>
    <w:p w14:paraId="644BC06F" w14:textId="048792B3" w:rsidR="00C511B5" w:rsidRPr="00C511B5" w:rsidRDefault="00C511B5" w:rsidP="00BA54DB">
      <w:pPr>
        <w:spacing w:after="0" w:line="240" w:lineRule="auto"/>
        <w:ind w:left="360"/>
        <w:pPrChange w:id="108" w:author="Reyes, Jacob" w:date="2021-12-03T08:33:00Z">
          <w:pPr>
            <w:pStyle w:val="ListParagraph"/>
            <w:spacing w:after="0" w:line="240" w:lineRule="auto"/>
          </w:pPr>
        </w:pPrChange>
      </w:pPr>
      <w:r w:rsidRPr="00C511B5">
        <w:t>Great</w:t>
      </w:r>
      <w:r>
        <w:t xml:space="preserve">!  </w:t>
      </w:r>
      <w:r w:rsidR="008F2377">
        <w:t xml:space="preserve">Start by reviewing the Ace Way of Retailing Practice titled </w:t>
      </w:r>
      <w:r w:rsidR="008F2377" w:rsidRPr="00BA54DB">
        <w:rPr>
          <w:b/>
          <w:bCs/>
          <w:color w:val="0070C0"/>
          <w:u w:val="single"/>
          <w:rPrChange w:id="109" w:author="Reyes, Jacob" w:date="2021-12-03T08:33:00Z">
            <w:rPr>
              <w:b/>
              <w:bCs/>
              <w:color w:val="0070C0"/>
              <w:u w:val="single"/>
            </w:rPr>
          </w:rPrChange>
        </w:rPr>
        <w:t>Economic Order Quantity – Setup</w:t>
      </w:r>
      <w:r w:rsidR="008F2377">
        <w:t>. It’s important to know you must first be on Eagle L31.0 software</w:t>
      </w:r>
      <w:ins w:id="110" w:author="Reyes, Jacob" w:date="2021-11-30T12:57:00Z">
        <w:r w:rsidR="00370C32">
          <w:t xml:space="preserve"> (or higher)</w:t>
        </w:r>
      </w:ins>
      <w:r w:rsidR="008F2377">
        <w:t xml:space="preserve"> to start reaping the benefits of </w:t>
      </w:r>
      <w:r w:rsidR="00FE7F8A">
        <w:t>lowered</w:t>
      </w:r>
      <w:r w:rsidR="008F2377">
        <w:t xml:space="preserve"> labor savings</w:t>
      </w:r>
      <w:ins w:id="111" w:author="Reyes, Jacob" w:date="2021-12-03T08:33:00Z">
        <w:r w:rsidR="00BA54DB">
          <w:t xml:space="preserve">, </w:t>
        </w:r>
      </w:ins>
      <w:del w:id="112" w:author="Reyes, Jacob" w:date="2021-12-03T08:33:00Z">
        <w:r w:rsidR="008F2377" w:rsidDel="00BA54DB">
          <w:delText xml:space="preserve"> and </w:delText>
        </w:r>
      </w:del>
      <w:r w:rsidR="008F2377">
        <w:t>put-</w:t>
      </w:r>
      <w:proofErr w:type="spellStart"/>
      <w:r w:rsidR="008F2377">
        <w:t>aways</w:t>
      </w:r>
      <w:proofErr w:type="spellEnd"/>
      <w:ins w:id="113" w:author="Reyes, Jacob" w:date="2021-12-03T08:33:00Z">
        <w:r w:rsidR="00BA54DB">
          <w:t>, and a healthier in-stock position.</w:t>
        </w:r>
      </w:ins>
      <w:del w:id="114" w:author="Reyes, Jacob" w:date="2021-12-03T08:33:00Z">
        <w:r w:rsidR="008F2377" w:rsidDel="00BA54DB">
          <w:delText>.</w:delText>
        </w:r>
      </w:del>
    </w:p>
    <w:p w14:paraId="422B8044" w14:textId="07FA70AD" w:rsidR="00C511B5" w:rsidRDefault="00C511B5" w:rsidP="00C511B5">
      <w:pPr>
        <w:pStyle w:val="ListParagraph"/>
        <w:spacing w:after="0" w:line="240" w:lineRule="auto"/>
        <w:rPr>
          <w:ins w:id="115" w:author="Reyes, Jacob" w:date="2021-11-30T13:50:00Z"/>
          <w:b/>
          <w:bCs/>
          <w:color w:val="0070C0"/>
        </w:rPr>
      </w:pPr>
    </w:p>
    <w:p w14:paraId="67D429A1" w14:textId="520B982C" w:rsidR="00184D60" w:rsidDel="00823319" w:rsidRDefault="00184D60" w:rsidP="00C511B5">
      <w:pPr>
        <w:pStyle w:val="ListParagraph"/>
        <w:spacing w:after="0" w:line="240" w:lineRule="auto"/>
        <w:rPr>
          <w:del w:id="116" w:author="Reyes, Jacob" w:date="2021-12-01T13:15:00Z"/>
          <w:b/>
          <w:bCs/>
          <w:color w:val="0070C0"/>
        </w:rPr>
      </w:pPr>
    </w:p>
    <w:p w14:paraId="794FF4A6" w14:textId="31B13437" w:rsidR="00D15868" w:rsidRDefault="00D15868" w:rsidP="00D15868">
      <w:pPr>
        <w:pStyle w:val="ListParagraph"/>
        <w:numPr>
          <w:ilvl w:val="0"/>
          <w:numId w:val="6"/>
        </w:numPr>
        <w:spacing w:after="0" w:line="240" w:lineRule="auto"/>
        <w:rPr>
          <w:b/>
          <w:bCs/>
          <w:color w:val="0070C0"/>
        </w:rPr>
      </w:pPr>
      <w:r>
        <w:rPr>
          <w:b/>
          <w:bCs/>
          <w:color w:val="0070C0"/>
        </w:rPr>
        <w:t>Why can’t I make changes</w:t>
      </w:r>
      <w:r w:rsidR="00FE7F8A">
        <w:rPr>
          <w:b/>
          <w:bCs/>
          <w:color w:val="0070C0"/>
        </w:rPr>
        <w:t xml:space="preserve"> to</w:t>
      </w:r>
      <w:r>
        <w:rPr>
          <w:b/>
          <w:bCs/>
          <w:color w:val="0070C0"/>
        </w:rPr>
        <w:t xml:space="preserve"> the minimum order poin</w:t>
      </w:r>
      <w:r w:rsidR="008049B6">
        <w:rPr>
          <w:b/>
          <w:bCs/>
          <w:color w:val="0070C0"/>
        </w:rPr>
        <w:t xml:space="preserve">t, or lessen the unit gap between it and the max stock </w:t>
      </w:r>
      <w:ins w:id="117" w:author="Reyes, Jacob" w:date="2021-12-03T08:34:00Z">
        <w:r w:rsidR="00BA54DB">
          <w:rPr>
            <w:b/>
            <w:bCs/>
            <w:color w:val="0070C0"/>
          </w:rPr>
          <w:t xml:space="preserve">value </w:t>
        </w:r>
      </w:ins>
      <w:del w:id="118" w:author="Reyes, Jacob" w:date="2021-12-03T08:34:00Z">
        <w:r w:rsidR="008049B6" w:rsidDel="00BA54DB">
          <w:rPr>
            <w:b/>
            <w:bCs/>
            <w:color w:val="0070C0"/>
          </w:rPr>
          <w:delText>level</w:delText>
        </w:r>
        <w:r w:rsidR="00FE7F8A" w:rsidDel="00BA54DB">
          <w:rPr>
            <w:b/>
            <w:bCs/>
            <w:color w:val="0070C0"/>
          </w:rPr>
          <w:delText xml:space="preserve"> </w:delText>
        </w:r>
      </w:del>
      <w:r w:rsidR="00FE7F8A">
        <w:rPr>
          <w:b/>
          <w:bCs/>
          <w:color w:val="0070C0"/>
        </w:rPr>
        <w:t>in RAD</w:t>
      </w:r>
      <w:r w:rsidR="008049B6">
        <w:rPr>
          <w:b/>
          <w:bCs/>
          <w:color w:val="0070C0"/>
        </w:rPr>
        <w:t>?</w:t>
      </w:r>
    </w:p>
    <w:p w14:paraId="2DA4C475" w14:textId="7DE9B55D" w:rsidR="00D15868" w:rsidRDefault="00D15868" w:rsidP="00BA54DB">
      <w:pPr>
        <w:spacing w:after="0" w:line="240" w:lineRule="auto"/>
        <w:ind w:left="360"/>
        <w:pPrChange w:id="119" w:author="Reyes, Jacob" w:date="2021-12-03T08:34:00Z">
          <w:pPr>
            <w:pStyle w:val="ListParagraph"/>
            <w:spacing w:after="0" w:line="240" w:lineRule="auto"/>
          </w:pPr>
        </w:pPrChange>
      </w:pPr>
      <w:r w:rsidRPr="00D15868">
        <w:t>The suggested minimum order point</w:t>
      </w:r>
      <w:r w:rsidR="008049B6">
        <w:t xml:space="preserve"> (MOP)</w:t>
      </w:r>
      <w:r>
        <w:t xml:space="preserve"> plays a </w:t>
      </w:r>
      <w:ins w:id="120" w:author="Reyes, Jacob" w:date="2021-12-03T08:34:00Z">
        <w:r w:rsidR="00BA54DB">
          <w:t xml:space="preserve">key </w:t>
        </w:r>
      </w:ins>
      <w:r>
        <w:t xml:space="preserve">supporting role to the recommended max stock </w:t>
      </w:r>
      <w:ins w:id="121" w:author="Reyes, Jacob" w:date="2021-12-03T08:35:00Z">
        <w:r w:rsidR="00BA54DB">
          <w:t>level</w:t>
        </w:r>
      </w:ins>
      <w:del w:id="122" w:author="Reyes, Jacob" w:date="2021-12-03T08:34:00Z">
        <w:r w:rsidDel="00BA54DB">
          <w:delText>level value</w:delText>
        </w:r>
      </w:del>
      <w:r w:rsidR="008049B6">
        <w:t xml:space="preserve">.  </w:t>
      </w:r>
      <w:r w:rsidR="00FE7F8A">
        <w:t>As such, t</w:t>
      </w:r>
      <w:r w:rsidR="008049B6">
        <w:t xml:space="preserve">hey </w:t>
      </w:r>
      <w:ins w:id="123" w:author="Reyes, Jacob" w:date="2021-12-03T08:35:00Z">
        <w:r w:rsidR="00BA54DB">
          <w:t>work in parallel to</w:t>
        </w:r>
      </w:ins>
      <w:del w:id="124" w:author="Reyes, Jacob" w:date="2021-12-03T08:35:00Z">
        <w:r w:rsidR="008049B6" w:rsidDel="00BA54DB">
          <w:delText>compliment</w:delText>
        </w:r>
      </w:del>
      <w:r w:rsidR="008049B6">
        <w:t xml:space="preserve"> one another to optimize the </w:t>
      </w:r>
      <w:r w:rsidR="00FE7F8A">
        <w:t>shelf quantity amount</w:t>
      </w:r>
      <w:r w:rsidR="008049B6">
        <w:t xml:space="preserve">. The MOP </w:t>
      </w:r>
      <w:r>
        <w:t>ensure</w:t>
      </w:r>
      <w:r w:rsidR="008049B6">
        <w:t>s</w:t>
      </w:r>
      <w:r>
        <w:t xml:space="preserve"> you have </w:t>
      </w:r>
      <w:r w:rsidR="00FE7F8A">
        <w:t xml:space="preserve">sufficient </w:t>
      </w:r>
      <w:r>
        <w:t xml:space="preserve">safety stock </w:t>
      </w:r>
      <w:r w:rsidR="008049B6">
        <w:t xml:space="preserve">levels to meet consumer demand on items traditionally being bought much too frequently. </w:t>
      </w:r>
      <w:r w:rsidR="00FE7F8A">
        <w:t>That said</w:t>
      </w:r>
      <w:r w:rsidR="008049B6">
        <w:t xml:space="preserve">, the gap between that and the max stock level value must be large enough to </w:t>
      </w:r>
      <w:r w:rsidR="00FE7F8A">
        <w:t xml:space="preserve">make </w:t>
      </w:r>
      <w:r w:rsidR="008049B6">
        <w:t>a profitable</w:t>
      </w:r>
      <w:ins w:id="125" w:author="Reyes, Jacob" w:date="2021-12-03T08:35:00Z">
        <w:r w:rsidR="00BA54DB">
          <w:t>, high</w:t>
        </w:r>
      </w:ins>
      <w:r w:rsidR="008049B6">
        <w:t xml:space="preserve"> impact.</w:t>
      </w:r>
    </w:p>
    <w:p w14:paraId="61AF7108" w14:textId="08433C25" w:rsidR="008049B6" w:rsidRDefault="008049B6" w:rsidP="008049B6">
      <w:pPr>
        <w:spacing w:after="0" w:line="240" w:lineRule="auto"/>
      </w:pPr>
    </w:p>
    <w:p w14:paraId="16670A65" w14:textId="0A2D088A" w:rsidR="008049B6" w:rsidRPr="008049B6" w:rsidRDefault="008049B6" w:rsidP="008049B6">
      <w:pPr>
        <w:pStyle w:val="ListParagraph"/>
        <w:numPr>
          <w:ilvl w:val="0"/>
          <w:numId w:val="6"/>
        </w:numPr>
        <w:spacing w:after="0" w:line="240" w:lineRule="auto"/>
        <w:rPr>
          <w:b/>
          <w:bCs/>
          <w:color w:val="0070C0"/>
        </w:rPr>
      </w:pPr>
      <w:r w:rsidRPr="008049B6">
        <w:rPr>
          <w:b/>
          <w:bCs/>
          <w:color w:val="0070C0"/>
        </w:rPr>
        <w:t>I used to assign max stock levels to item</w:t>
      </w:r>
      <w:r w:rsidR="00FE7F8A">
        <w:rPr>
          <w:b/>
          <w:bCs/>
          <w:color w:val="0070C0"/>
        </w:rPr>
        <w:t xml:space="preserve">s </w:t>
      </w:r>
      <w:r w:rsidRPr="008049B6">
        <w:rPr>
          <w:b/>
          <w:bCs/>
          <w:color w:val="0070C0"/>
        </w:rPr>
        <w:t xml:space="preserve">manually in Eagle. I </w:t>
      </w:r>
      <w:r w:rsidR="00FE7F8A">
        <w:rPr>
          <w:b/>
          <w:bCs/>
          <w:color w:val="0070C0"/>
        </w:rPr>
        <w:t xml:space="preserve">also </w:t>
      </w:r>
      <w:r w:rsidRPr="008049B6">
        <w:rPr>
          <w:b/>
          <w:bCs/>
          <w:color w:val="0070C0"/>
        </w:rPr>
        <w:t>saw</w:t>
      </w:r>
      <w:r w:rsidR="00FE7F8A">
        <w:rPr>
          <w:b/>
          <w:bCs/>
          <w:color w:val="0070C0"/>
        </w:rPr>
        <w:t xml:space="preserve"> compl</w:t>
      </w:r>
      <w:ins w:id="126" w:author="Reyes, Jacob" w:date="2021-12-03T08:36:00Z">
        <w:r w:rsidR="00BA54DB">
          <w:rPr>
            <w:b/>
            <w:bCs/>
            <w:color w:val="0070C0"/>
          </w:rPr>
          <w:t>ex, tedious</w:t>
        </w:r>
      </w:ins>
      <w:del w:id="127" w:author="Reyes, Jacob" w:date="2021-12-03T08:36:00Z">
        <w:r w:rsidR="00FE7F8A" w:rsidDel="00BA54DB">
          <w:rPr>
            <w:b/>
            <w:bCs/>
            <w:color w:val="0070C0"/>
          </w:rPr>
          <w:delText>icated</w:delText>
        </w:r>
      </w:del>
      <w:r w:rsidRPr="008049B6">
        <w:rPr>
          <w:b/>
          <w:bCs/>
          <w:color w:val="0070C0"/>
        </w:rPr>
        <w:t xml:space="preserve"> instructions on how to conduct mass updates </w:t>
      </w:r>
      <w:r w:rsidR="00FE7F8A">
        <w:rPr>
          <w:b/>
          <w:bCs/>
          <w:color w:val="0070C0"/>
        </w:rPr>
        <w:t>to this field</w:t>
      </w:r>
      <w:r w:rsidRPr="008049B6">
        <w:rPr>
          <w:b/>
          <w:bCs/>
          <w:color w:val="0070C0"/>
        </w:rPr>
        <w:t xml:space="preserve"> using </w:t>
      </w:r>
      <w:ins w:id="128" w:author="Reyes, Jacob" w:date="2021-12-03T08:36:00Z">
        <w:r w:rsidR="00BA54DB">
          <w:rPr>
            <w:b/>
            <w:bCs/>
            <w:color w:val="0070C0"/>
          </w:rPr>
          <w:t xml:space="preserve">Eagle </w:t>
        </w:r>
      </w:ins>
      <w:r w:rsidRPr="008049B6">
        <w:rPr>
          <w:b/>
          <w:bCs/>
          <w:color w:val="0070C0"/>
        </w:rPr>
        <w:t xml:space="preserve">Network Access. Does </w:t>
      </w:r>
      <w:r w:rsidR="00FE7F8A">
        <w:rPr>
          <w:b/>
          <w:bCs/>
          <w:color w:val="0070C0"/>
        </w:rPr>
        <w:t xml:space="preserve">the </w:t>
      </w:r>
      <w:r w:rsidRPr="008049B6">
        <w:rPr>
          <w:b/>
          <w:bCs/>
          <w:color w:val="0070C0"/>
        </w:rPr>
        <w:t xml:space="preserve">EOQ </w:t>
      </w:r>
      <w:r w:rsidR="00FE7F8A">
        <w:rPr>
          <w:b/>
          <w:bCs/>
          <w:color w:val="0070C0"/>
        </w:rPr>
        <w:t xml:space="preserve">program </w:t>
      </w:r>
      <w:r w:rsidRPr="008049B6">
        <w:rPr>
          <w:b/>
          <w:bCs/>
          <w:color w:val="0070C0"/>
        </w:rPr>
        <w:t>address these issues?</w:t>
      </w:r>
    </w:p>
    <w:p w14:paraId="13E6ED54" w14:textId="0B8CA0CA" w:rsidR="008049B6" w:rsidRDefault="008049B6" w:rsidP="00BA54DB">
      <w:pPr>
        <w:spacing w:after="0" w:line="240" w:lineRule="auto"/>
        <w:ind w:left="360"/>
        <w:pPrChange w:id="129" w:author="Reyes, Jacob" w:date="2021-12-03T08:36:00Z">
          <w:pPr>
            <w:pStyle w:val="ListParagraph"/>
            <w:spacing w:after="0" w:line="240" w:lineRule="auto"/>
          </w:pPr>
        </w:pPrChange>
      </w:pPr>
      <w:r>
        <w:t>Yes. EOQ ha</w:t>
      </w:r>
      <w:r w:rsidR="00DD639C">
        <w:t>d</w:t>
      </w:r>
      <w:r>
        <w:t xml:space="preserve"> existed as a hidden gem, proven labor solution for some time. However, it hadn’t always been</w:t>
      </w:r>
      <w:del w:id="130" w:author="Reyes, Jacob" w:date="2021-12-03T08:37:00Z">
        <w:r w:rsidDel="00BA54DB">
          <w:delText xml:space="preserve"> </w:delText>
        </w:r>
      </w:del>
      <w:ins w:id="131" w:author="Reyes, Jacob" w:date="2021-12-03T08:37:00Z">
        <w:r w:rsidR="00BA54DB">
          <w:t xml:space="preserve"> fast and </w:t>
        </w:r>
      </w:ins>
      <w:r>
        <w:t>easy to implement. With the introduction of this</w:t>
      </w:r>
      <w:r w:rsidR="00DD639C">
        <w:t xml:space="preserve"> program into the</w:t>
      </w:r>
      <w:r>
        <w:t xml:space="preserve"> RAD, your </w:t>
      </w:r>
      <w:r w:rsidR="00DD639C">
        <w:t>review and acceptance</w:t>
      </w:r>
      <w:r>
        <w:t xml:space="preserve"> </w:t>
      </w:r>
      <w:r w:rsidR="00C511B5">
        <w:t xml:space="preserve">is updated in Eagle in near real time, significantly slashing </w:t>
      </w:r>
      <w:ins w:id="132" w:author="Reyes, Jacob" w:date="2021-12-03T08:37:00Z">
        <w:r w:rsidR="00BA54DB">
          <w:t>implementation</w:t>
        </w:r>
      </w:ins>
      <w:del w:id="133" w:author="Reyes, Jacob" w:date="2021-12-03T08:37:00Z">
        <w:r w:rsidR="00C511B5" w:rsidDel="00BA54DB">
          <w:delText>setup</w:delText>
        </w:r>
      </w:del>
      <w:r w:rsidR="00C511B5">
        <w:t xml:space="preserve"> time.</w:t>
      </w:r>
    </w:p>
    <w:p w14:paraId="17C7F520" w14:textId="77777777" w:rsidR="00C511B5" w:rsidRDefault="00C511B5" w:rsidP="00C511B5">
      <w:pPr>
        <w:pStyle w:val="ListParagraph"/>
        <w:spacing w:after="0" w:line="240" w:lineRule="auto"/>
        <w:rPr>
          <w:b/>
          <w:bCs/>
          <w:color w:val="0070C0"/>
        </w:rPr>
      </w:pPr>
    </w:p>
    <w:p w14:paraId="62B5FF8A" w14:textId="644F9272" w:rsidR="00C511B5" w:rsidRDefault="00C511B5" w:rsidP="00C511B5">
      <w:pPr>
        <w:pStyle w:val="ListParagraph"/>
        <w:numPr>
          <w:ilvl w:val="0"/>
          <w:numId w:val="6"/>
        </w:numPr>
        <w:spacing w:after="0" w:line="240" w:lineRule="auto"/>
        <w:rPr>
          <w:b/>
          <w:bCs/>
          <w:color w:val="0070C0"/>
        </w:rPr>
      </w:pPr>
      <w:r>
        <w:rPr>
          <w:b/>
          <w:bCs/>
          <w:color w:val="0070C0"/>
        </w:rPr>
        <w:t>I see the value in EOQ, but I would like more understanding to implement.</w:t>
      </w:r>
      <w:ins w:id="134" w:author="Reyes, Jacob" w:date="2021-11-30T13:04:00Z">
        <w:r w:rsidR="00124763">
          <w:rPr>
            <w:b/>
            <w:bCs/>
            <w:color w:val="0070C0"/>
          </w:rPr>
          <w:t xml:space="preserve"> What do I do?</w:t>
        </w:r>
      </w:ins>
    </w:p>
    <w:p w14:paraId="252FB454" w14:textId="3615FE35" w:rsidR="00C511B5" w:rsidRPr="00C511B5" w:rsidRDefault="00C511B5" w:rsidP="00BA54DB">
      <w:pPr>
        <w:spacing w:after="0" w:line="240" w:lineRule="auto"/>
        <w:ind w:left="360"/>
        <w:pPrChange w:id="135" w:author="Reyes, Jacob" w:date="2021-12-03T08:36:00Z">
          <w:pPr>
            <w:pStyle w:val="ListParagraph"/>
            <w:spacing w:after="0" w:line="240" w:lineRule="auto"/>
          </w:pPr>
        </w:pPrChange>
      </w:pPr>
      <w:r w:rsidRPr="00C511B5">
        <w:t xml:space="preserve">Ace Way of Retailing remains </w:t>
      </w:r>
      <w:r w:rsidR="00DD639C">
        <w:t>as</w:t>
      </w:r>
      <w:r w:rsidRPr="00C511B5">
        <w:t xml:space="preserve"> your one-stop place</w:t>
      </w:r>
      <w:r w:rsidR="00DD639C">
        <w:t xml:space="preserve"> for a</w:t>
      </w:r>
      <w:r>
        <w:t xml:space="preserve"> step-by-step understanding and theory behind establishing Ace best practices. Path:  ACENET &gt; About Ace – Ace Way of Retailing &gt; AWOR Search:  EOQ.</w:t>
      </w:r>
    </w:p>
    <w:p w14:paraId="6E1A3235" w14:textId="77777777" w:rsidR="00C511B5" w:rsidRDefault="00C511B5" w:rsidP="00C511B5">
      <w:pPr>
        <w:pStyle w:val="ListParagraph"/>
        <w:spacing w:after="0" w:line="240" w:lineRule="auto"/>
        <w:rPr>
          <w:b/>
          <w:bCs/>
          <w:color w:val="0070C0"/>
        </w:rPr>
      </w:pPr>
    </w:p>
    <w:p w14:paraId="4F9746B9" w14:textId="3753B8F9" w:rsidR="00C511B5" w:rsidRDefault="00C511B5" w:rsidP="00C511B5">
      <w:pPr>
        <w:pStyle w:val="ListParagraph"/>
        <w:numPr>
          <w:ilvl w:val="0"/>
          <w:numId w:val="6"/>
        </w:numPr>
        <w:spacing w:after="0" w:line="240" w:lineRule="auto"/>
        <w:rPr>
          <w:b/>
          <w:bCs/>
          <w:color w:val="0070C0"/>
        </w:rPr>
      </w:pPr>
      <w:r>
        <w:rPr>
          <w:b/>
          <w:bCs/>
          <w:color w:val="0070C0"/>
        </w:rPr>
        <w:t>I want to look beyond the EOQ  recommendations referenced in the Retail Analytics Dashboard. What do I do?</w:t>
      </w:r>
    </w:p>
    <w:p w14:paraId="21EC0BF7" w14:textId="0D1F79D8" w:rsidR="00C511B5" w:rsidRPr="00C511B5" w:rsidRDefault="00C511B5" w:rsidP="00BA54DB">
      <w:pPr>
        <w:spacing w:after="0" w:line="240" w:lineRule="auto"/>
        <w:ind w:left="360"/>
        <w:pPrChange w:id="136" w:author="Reyes, Jacob" w:date="2021-12-03T08:36:00Z">
          <w:pPr>
            <w:pStyle w:val="ListParagraph"/>
            <w:spacing w:after="0" w:line="240" w:lineRule="auto"/>
          </w:pPr>
        </w:pPrChange>
      </w:pPr>
      <w:r w:rsidRPr="00C511B5">
        <w:t xml:space="preserve">With </w:t>
      </w:r>
      <w:r>
        <w:t>the industry focus on labor, looking for additional opportunities is smart</w:t>
      </w:r>
      <w:r w:rsidR="00DD639C">
        <w:t xml:space="preserve"> business</w:t>
      </w:r>
      <w:r>
        <w:t xml:space="preserve">.  Mango </w:t>
      </w:r>
      <w:ins w:id="137" w:author="Reyes, Jacob" w:date="2021-12-03T08:38:00Z">
        <w:r w:rsidR="00BA54DB">
          <w:t xml:space="preserve">Report ® </w:t>
        </w:r>
      </w:ins>
      <w:r>
        <w:t>offers a ‘second tier’ of recommended items, which require sales floor review. These can be found in your monthly MEGA report</w:t>
      </w:r>
      <w:r w:rsidR="00952546">
        <w:t xml:space="preserve"> under the In Stock tab</w:t>
      </w:r>
      <w:r>
        <w:t>. It is also recommended to subscribe to Ace</w:t>
      </w:r>
      <w:r w:rsidR="00952546">
        <w:t>’s</w:t>
      </w:r>
      <w:r>
        <w:t xml:space="preserve"> A</w:t>
      </w:r>
      <w:r w:rsidR="00952546">
        <w:t>rtificial Order Multiple initiative</w:t>
      </w:r>
      <w:r>
        <w:t xml:space="preserve"> for further efficiencies. </w:t>
      </w:r>
    </w:p>
    <w:p w14:paraId="67090466" w14:textId="77777777" w:rsidR="00C511B5" w:rsidRDefault="00C511B5" w:rsidP="00C511B5">
      <w:pPr>
        <w:pStyle w:val="ListParagraph"/>
        <w:spacing w:after="0" w:line="240" w:lineRule="auto"/>
        <w:rPr>
          <w:b/>
          <w:bCs/>
          <w:color w:val="0070C0"/>
        </w:rPr>
      </w:pPr>
    </w:p>
    <w:p w14:paraId="62EA5541" w14:textId="79810E28" w:rsidR="00C511B5" w:rsidRPr="00C511B5" w:rsidRDefault="00C511B5" w:rsidP="00C511B5">
      <w:pPr>
        <w:pStyle w:val="ListParagraph"/>
        <w:numPr>
          <w:ilvl w:val="0"/>
          <w:numId w:val="6"/>
        </w:numPr>
        <w:spacing w:after="0" w:line="240" w:lineRule="auto"/>
        <w:rPr>
          <w:b/>
          <w:bCs/>
          <w:color w:val="0070C0"/>
        </w:rPr>
      </w:pPr>
      <w:r w:rsidRPr="00C511B5">
        <w:rPr>
          <w:b/>
          <w:bCs/>
          <w:color w:val="0070C0"/>
        </w:rPr>
        <w:t>Who do I contact with any further questions and support?</w:t>
      </w:r>
    </w:p>
    <w:p w14:paraId="4043AF72" w14:textId="35C2E515" w:rsidR="00C511B5" w:rsidRDefault="00C511B5" w:rsidP="00BA54DB">
      <w:pPr>
        <w:spacing w:after="0" w:line="240" w:lineRule="auto"/>
        <w:ind w:left="360"/>
        <w:pPrChange w:id="138" w:author="Reyes, Jacob" w:date="2021-12-03T08:36:00Z">
          <w:pPr>
            <w:pStyle w:val="ListParagraph"/>
            <w:spacing w:after="0" w:line="240" w:lineRule="auto"/>
          </w:pPr>
        </w:pPrChange>
      </w:pPr>
      <w:r>
        <w:t xml:space="preserve">Your field representative is always available to help answer </w:t>
      </w:r>
      <w:del w:id="139" w:author="Reyes, Jacob" w:date="2021-12-03T08:39:00Z">
        <w:r w:rsidDel="00BA54DB">
          <w:delText xml:space="preserve">your </w:delText>
        </w:r>
      </w:del>
      <w:r>
        <w:t>questions.  For further details about the program,</w:t>
      </w:r>
      <w:r w:rsidR="00DD639C">
        <w:t xml:space="preserve"> you can also </w:t>
      </w:r>
      <w:r>
        <w:t>contact the Store Systems and Operations team:</w:t>
      </w:r>
    </w:p>
    <w:p w14:paraId="4A77184C" w14:textId="44357963" w:rsidR="00C511B5" w:rsidRDefault="00C511B5" w:rsidP="00BA54DB">
      <w:pPr>
        <w:spacing w:after="0" w:line="240" w:lineRule="auto"/>
        <w:ind w:firstLine="360"/>
        <w:pPrChange w:id="140" w:author="Reyes, Jacob" w:date="2021-12-03T08:36:00Z">
          <w:pPr>
            <w:pStyle w:val="ListParagraph"/>
            <w:spacing w:after="0" w:line="240" w:lineRule="auto"/>
          </w:pPr>
        </w:pPrChange>
      </w:pPr>
      <w:r>
        <w:t>P:   + 1 630</w:t>
      </w:r>
      <w:r w:rsidR="00DD639C">
        <w:t>.</w:t>
      </w:r>
      <w:r>
        <w:t>472.4784</w:t>
      </w:r>
    </w:p>
    <w:p w14:paraId="21796CD4" w14:textId="1493C2B3" w:rsidR="00C511B5" w:rsidRDefault="00C511B5" w:rsidP="00BA54DB">
      <w:pPr>
        <w:spacing w:after="0" w:line="240" w:lineRule="auto"/>
        <w:ind w:firstLine="360"/>
        <w:pPrChange w:id="141" w:author="Reyes, Jacob" w:date="2021-12-03T08:36:00Z">
          <w:pPr>
            <w:pStyle w:val="ListParagraph"/>
            <w:spacing w:after="0" w:line="240" w:lineRule="auto"/>
          </w:pPr>
        </w:pPrChange>
      </w:pPr>
      <w:r>
        <w:t xml:space="preserve">E:    </w:t>
      </w:r>
      <w:r w:rsidR="00BA54DB">
        <w:fldChar w:fldCharType="begin"/>
      </w:r>
      <w:r w:rsidR="00BA54DB">
        <w:instrText xml:space="preserve"> HYPERLINK "mailto:storesystems@acehardware.com" </w:instrText>
      </w:r>
      <w:r w:rsidR="00BA54DB">
        <w:fldChar w:fldCharType="separate"/>
      </w:r>
      <w:r w:rsidRPr="00B2495D">
        <w:rPr>
          <w:rStyle w:val="Hyperlink"/>
        </w:rPr>
        <w:t>storesystems@acehardware.com</w:t>
      </w:r>
      <w:r w:rsidR="00BA54DB">
        <w:rPr>
          <w:rStyle w:val="Hyperlink"/>
        </w:rPr>
        <w:fldChar w:fldCharType="end"/>
      </w:r>
    </w:p>
    <w:p w14:paraId="374C7F97" w14:textId="77777777" w:rsidR="00C511B5" w:rsidRDefault="00C511B5" w:rsidP="00C511B5">
      <w:pPr>
        <w:pStyle w:val="ListParagraph"/>
        <w:spacing w:after="0" w:line="240" w:lineRule="auto"/>
      </w:pPr>
    </w:p>
    <w:p w14:paraId="7F99B2D7" w14:textId="77777777" w:rsidR="00C511B5" w:rsidRDefault="00C511B5" w:rsidP="00C511B5">
      <w:pPr>
        <w:pStyle w:val="ListParagraph"/>
        <w:spacing w:after="0" w:line="240" w:lineRule="auto"/>
      </w:pPr>
    </w:p>
    <w:p w14:paraId="62B1695A" w14:textId="77777777" w:rsidR="00C511B5" w:rsidRPr="00D15868" w:rsidRDefault="00C511B5" w:rsidP="008049B6">
      <w:pPr>
        <w:pStyle w:val="ListParagraph"/>
        <w:spacing w:after="0" w:line="240" w:lineRule="auto"/>
      </w:pPr>
    </w:p>
    <w:p w14:paraId="6970AB21" w14:textId="051D01F9" w:rsidR="00D15868" w:rsidRDefault="00D15868" w:rsidP="00D15868">
      <w:pPr>
        <w:pStyle w:val="ListParagraph"/>
        <w:spacing w:after="0" w:line="240" w:lineRule="auto"/>
        <w:rPr>
          <w:ins w:id="142" w:author="Reyes, Jacob" w:date="2021-12-01T13:15:00Z"/>
          <w:b/>
          <w:bCs/>
          <w:color w:val="0070C0"/>
        </w:rPr>
      </w:pPr>
    </w:p>
    <w:p w14:paraId="44E17251" w14:textId="17EB647F" w:rsidR="00823319" w:rsidRDefault="00823319" w:rsidP="00D15868">
      <w:pPr>
        <w:pStyle w:val="ListParagraph"/>
        <w:spacing w:after="0" w:line="240" w:lineRule="auto"/>
        <w:rPr>
          <w:ins w:id="143" w:author="Reyes, Jacob" w:date="2021-12-01T13:15:00Z"/>
          <w:b/>
          <w:bCs/>
          <w:color w:val="0070C0"/>
        </w:rPr>
      </w:pPr>
    </w:p>
    <w:p w14:paraId="3C7B1229" w14:textId="5874874F" w:rsidR="00823319" w:rsidRDefault="00823319" w:rsidP="00D15868">
      <w:pPr>
        <w:pStyle w:val="ListParagraph"/>
        <w:spacing w:after="0" w:line="240" w:lineRule="auto"/>
        <w:rPr>
          <w:ins w:id="144" w:author="Reyes, Jacob" w:date="2021-12-01T13:15:00Z"/>
          <w:b/>
          <w:bCs/>
          <w:color w:val="0070C0"/>
        </w:rPr>
      </w:pPr>
    </w:p>
    <w:p w14:paraId="0977C86E" w14:textId="5350D88F" w:rsidR="00823319" w:rsidRDefault="00823319" w:rsidP="00D15868">
      <w:pPr>
        <w:pStyle w:val="ListParagraph"/>
        <w:spacing w:after="0" w:line="240" w:lineRule="auto"/>
        <w:rPr>
          <w:ins w:id="145" w:author="Reyes, Jacob" w:date="2021-12-01T13:15:00Z"/>
          <w:b/>
          <w:bCs/>
          <w:color w:val="0070C0"/>
        </w:rPr>
      </w:pPr>
    </w:p>
    <w:p w14:paraId="5F90D36B" w14:textId="77777777" w:rsidR="00823319" w:rsidRPr="00D15868" w:rsidRDefault="00823319" w:rsidP="00D15868">
      <w:pPr>
        <w:pStyle w:val="ListParagraph"/>
        <w:spacing w:after="0" w:line="240" w:lineRule="auto"/>
        <w:rPr>
          <w:b/>
          <w:bCs/>
          <w:color w:val="0070C0"/>
        </w:rPr>
      </w:pPr>
    </w:p>
    <w:p w14:paraId="6B276F60" w14:textId="77777777" w:rsidR="00D15868" w:rsidRPr="00D15868" w:rsidRDefault="00D15868" w:rsidP="00D15868">
      <w:pPr>
        <w:pStyle w:val="ListParagraph"/>
        <w:spacing w:after="0" w:line="240" w:lineRule="auto"/>
      </w:pPr>
    </w:p>
    <w:p w14:paraId="4677CF82" w14:textId="418B40E7" w:rsidR="00864C4B" w:rsidRDefault="00D77783" w:rsidP="00FA0070">
      <w:pPr>
        <w:spacing w:after="0" w:line="240" w:lineRule="auto"/>
      </w:pPr>
      <w:r>
        <w:t>Use th</w:t>
      </w:r>
      <w:r w:rsidR="004567CD">
        <w:t>ese</w:t>
      </w:r>
      <w:r>
        <w:t xml:space="preserve"> logo</w:t>
      </w:r>
      <w:r w:rsidR="004567CD">
        <w:t>s</w:t>
      </w:r>
      <w:r>
        <w:t xml:space="preserve"> as a part of </w:t>
      </w:r>
      <w:r w:rsidR="004567CD">
        <w:t>the brochure branding</w:t>
      </w:r>
    </w:p>
    <w:p w14:paraId="7426CE9B" w14:textId="0FD11456" w:rsidR="00D77783" w:rsidRDefault="00D77783" w:rsidP="00FA0070">
      <w:pPr>
        <w:spacing w:after="0" w:line="240" w:lineRule="auto"/>
      </w:pPr>
    </w:p>
    <w:p w14:paraId="6305DCD0" w14:textId="72F512E4" w:rsidR="00D77783" w:rsidRDefault="00D77783" w:rsidP="00FA0070">
      <w:pPr>
        <w:spacing w:after="0" w:line="240" w:lineRule="auto"/>
      </w:pPr>
    </w:p>
    <w:p w14:paraId="3B04C7C6" w14:textId="4170DD48" w:rsidR="00D77783" w:rsidRDefault="00D77783" w:rsidP="00FA0070">
      <w:pPr>
        <w:spacing w:after="0" w:line="240" w:lineRule="auto"/>
      </w:pPr>
    </w:p>
    <w:p w14:paraId="21E5F1A5" w14:textId="1645BF2E" w:rsidR="00D77783" w:rsidRDefault="00D77783" w:rsidP="00FA0070">
      <w:pPr>
        <w:spacing w:after="0" w:line="240" w:lineRule="auto"/>
      </w:pPr>
      <w:r w:rsidRPr="00F4166B">
        <w:rPr>
          <w:rFonts w:cstheme="minorHAnsi"/>
          <w:noProof/>
          <w:highlight w:val="yellow"/>
        </w:rPr>
        <w:drawing>
          <wp:inline distT="0" distB="0" distL="0" distR="0" wp14:anchorId="1C2D1479" wp14:editId="08771876">
            <wp:extent cx="1588694" cy="405517"/>
            <wp:effectExtent l="0" t="0" r="0" b="0"/>
            <wp:docPr id="2" name="Picture 1">
              <a:extLst xmlns:a="http://schemas.openxmlformats.org/drawingml/2006/main">
                <a:ext uri="{FF2B5EF4-FFF2-40B4-BE49-F238E27FC236}">
                  <a16:creationId xmlns:a16="http://schemas.microsoft.com/office/drawing/2014/main" id="{491E10BB-7683-43AF-AB08-B7B943B9646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491E10BB-7683-43AF-AB08-B7B943B9646E}"/>
                        </a:ext>
                      </a:extLst>
                    </pic:cNvPr>
                    <pic:cNvPicPr>
                      <a:picLocks noChangeAspect="1"/>
                    </pic:cNvPicPr>
                  </pic:nvPicPr>
                  <pic:blipFill rotWithShape="1">
                    <a:blip r:embed="rId5"/>
                    <a:srcRect t="-1" b="30159"/>
                    <a:stretch/>
                  </pic:blipFill>
                  <pic:spPr bwMode="auto">
                    <a:xfrm>
                      <a:off x="0" y="0"/>
                      <a:ext cx="1592969" cy="406608"/>
                    </a:xfrm>
                    <a:prstGeom prst="rect">
                      <a:avLst/>
                    </a:prstGeom>
                    <a:ln>
                      <a:noFill/>
                    </a:ln>
                    <a:extLst>
                      <a:ext uri="{53640926-AAD7-44D8-BBD7-CCE9431645EC}">
                        <a14:shadowObscured xmlns:a14="http://schemas.microsoft.com/office/drawing/2010/main"/>
                      </a:ext>
                    </a:extLst>
                  </pic:spPr>
                </pic:pic>
              </a:graphicData>
            </a:graphic>
          </wp:inline>
        </w:drawing>
      </w:r>
    </w:p>
    <w:p w14:paraId="0CC3F259" w14:textId="5435015E" w:rsidR="004567CD" w:rsidRDefault="004567CD" w:rsidP="00FA0070">
      <w:pPr>
        <w:spacing w:after="0" w:line="240" w:lineRule="auto"/>
      </w:pPr>
    </w:p>
    <w:p w14:paraId="6BC58034" w14:textId="51798342" w:rsidR="00D77783" w:rsidRDefault="004567CD" w:rsidP="00FA0070">
      <w:pPr>
        <w:spacing w:after="0" w:line="240" w:lineRule="auto"/>
      </w:pPr>
      <w:r>
        <w:rPr>
          <w:noProof/>
        </w:rPr>
        <w:drawing>
          <wp:inline distT="0" distB="0" distL="0" distR="0" wp14:anchorId="4BB4DD72" wp14:editId="3D552261">
            <wp:extent cx="1240376" cy="63562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16336" t="16482" r="62775" b="66392"/>
                    <a:stretch/>
                  </pic:blipFill>
                  <pic:spPr bwMode="auto">
                    <a:xfrm>
                      <a:off x="0" y="0"/>
                      <a:ext cx="1241518" cy="636212"/>
                    </a:xfrm>
                    <a:prstGeom prst="rect">
                      <a:avLst/>
                    </a:prstGeom>
                    <a:ln>
                      <a:noFill/>
                    </a:ln>
                    <a:extLst>
                      <a:ext uri="{53640926-AAD7-44D8-BBD7-CCE9431645EC}">
                        <a14:shadowObscured xmlns:a14="http://schemas.microsoft.com/office/drawing/2010/main"/>
                      </a:ext>
                    </a:extLst>
                  </pic:spPr>
                </pic:pic>
              </a:graphicData>
            </a:graphic>
          </wp:inline>
        </w:drawing>
      </w:r>
    </w:p>
    <w:p w14:paraId="7451D50C" w14:textId="02672A32" w:rsidR="00D77783" w:rsidRDefault="00D77783" w:rsidP="00FA0070">
      <w:pPr>
        <w:spacing w:after="0" w:line="240" w:lineRule="auto"/>
      </w:pPr>
    </w:p>
    <w:p w14:paraId="4ACA64F4" w14:textId="518FC599" w:rsidR="00D77783" w:rsidRDefault="00D77783" w:rsidP="00FA0070">
      <w:pPr>
        <w:spacing w:after="0" w:line="240" w:lineRule="auto"/>
      </w:pPr>
    </w:p>
    <w:p w14:paraId="139C7113" w14:textId="73AAAE5B" w:rsidR="00D77783" w:rsidRDefault="00D77783" w:rsidP="00FA0070">
      <w:pPr>
        <w:spacing w:after="0" w:line="240" w:lineRule="auto"/>
      </w:pPr>
    </w:p>
    <w:p w14:paraId="0FE3FEEE" w14:textId="2DD461C3" w:rsidR="00D77783" w:rsidRDefault="00D77783" w:rsidP="00FA0070">
      <w:pPr>
        <w:spacing w:after="0" w:line="240" w:lineRule="auto"/>
      </w:pPr>
    </w:p>
    <w:p w14:paraId="77F0C1AB" w14:textId="7D53357A" w:rsidR="00D77783" w:rsidRDefault="00D77783" w:rsidP="00FA0070">
      <w:pPr>
        <w:spacing w:after="0" w:line="240" w:lineRule="auto"/>
      </w:pPr>
    </w:p>
    <w:sectPr w:rsidR="00D777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E408AD"/>
    <w:multiLevelType w:val="hybridMultilevel"/>
    <w:tmpl w:val="F24E355E"/>
    <w:lvl w:ilvl="0" w:tplc="9D50AEB2">
      <w:start w:val="1"/>
      <w:numFmt w:val="decimal"/>
      <w:lvlText w:val="%1."/>
      <w:lvlJc w:val="left"/>
      <w:pPr>
        <w:tabs>
          <w:tab w:val="num" w:pos="360"/>
        </w:tabs>
        <w:ind w:left="360" w:hanging="360"/>
      </w:pPr>
    </w:lvl>
    <w:lvl w:ilvl="1" w:tplc="5D0AD3EE" w:tentative="1">
      <w:start w:val="1"/>
      <w:numFmt w:val="decimal"/>
      <w:lvlText w:val="%2."/>
      <w:lvlJc w:val="left"/>
      <w:pPr>
        <w:tabs>
          <w:tab w:val="num" w:pos="1080"/>
        </w:tabs>
        <w:ind w:left="1080" w:hanging="360"/>
      </w:pPr>
    </w:lvl>
    <w:lvl w:ilvl="2" w:tplc="F892C602" w:tentative="1">
      <w:start w:val="1"/>
      <w:numFmt w:val="decimal"/>
      <w:lvlText w:val="%3."/>
      <w:lvlJc w:val="left"/>
      <w:pPr>
        <w:tabs>
          <w:tab w:val="num" w:pos="1800"/>
        </w:tabs>
        <w:ind w:left="1800" w:hanging="360"/>
      </w:pPr>
    </w:lvl>
    <w:lvl w:ilvl="3" w:tplc="F2FC5F88" w:tentative="1">
      <w:start w:val="1"/>
      <w:numFmt w:val="decimal"/>
      <w:lvlText w:val="%4."/>
      <w:lvlJc w:val="left"/>
      <w:pPr>
        <w:tabs>
          <w:tab w:val="num" w:pos="2520"/>
        </w:tabs>
        <w:ind w:left="2520" w:hanging="360"/>
      </w:pPr>
    </w:lvl>
    <w:lvl w:ilvl="4" w:tplc="79F29420" w:tentative="1">
      <w:start w:val="1"/>
      <w:numFmt w:val="decimal"/>
      <w:lvlText w:val="%5."/>
      <w:lvlJc w:val="left"/>
      <w:pPr>
        <w:tabs>
          <w:tab w:val="num" w:pos="3240"/>
        </w:tabs>
        <w:ind w:left="3240" w:hanging="360"/>
      </w:pPr>
    </w:lvl>
    <w:lvl w:ilvl="5" w:tplc="13EA7AEA" w:tentative="1">
      <w:start w:val="1"/>
      <w:numFmt w:val="decimal"/>
      <w:lvlText w:val="%6."/>
      <w:lvlJc w:val="left"/>
      <w:pPr>
        <w:tabs>
          <w:tab w:val="num" w:pos="3960"/>
        </w:tabs>
        <w:ind w:left="3960" w:hanging="360"/>
      </w:pPr>
    </w:lvl>
    <w:lvl w:ilvl="6" w:tplc="DC26317C" w:tentative="1">
      <w:start w:val="1"/>
      <w:numFmt w:val="decimal"/>
      <w:lvlText w:val="%7."/>
      <w:lvlJc w:val="left"/>
      <w:pPr>
        <w:tabs>
          <w:tab w:val="num" w:pos="4680"/>
        </w:tabs>
        <w:ind w:left="4680" w:hanging="360"/>
      </w:pPr>
    </w:lvl>
    <w:lvl w:ilvl="7" w:tplc="AAB458FC" w:tentative="1">
      <w:start w:val="1"/>
      <w:numFmt w:val="decimal"/>
      <w:lvlText w:val="%8."/>
      <w:lvlJc w:val="left"/>
      <w:pPr>
        <w:tabs>
          <w:tab w:val="num" w:pos="5400"/>
        </w:tabs>
        <w:ind w:left="5400" w:hanging="360"/>
      </w:pPr>
    </w:lvl>
    <w:lvl w:ilvl="8" w:tplc="41E0BE78" w:tentative="1">
      <w:start w:val="1"/>
      <w:numFmt w:val="decimal"/>
      <w:lvlText w:val="%9."/>
      <w:lvlJc w:val="left"/>
      <w:pPr>
        <w:tabs>
          <w:tab w:val="num" w:pos="6120"/>
        </w:tabs>
        <w:ind w:left="6120" w:hanging="360"/>
      </w:pPr>
    </w:lvl>
  </w:abstractNum>
  <w:abstractNum w:abstractNumId="1" w15:restartNumberingAfterBreak="0">
    <w:nsid w:val="24E92E2F"/>
    <w:multiLevelType w:val="hybridMultilevel"/>
    <w:tmpl w:val="1798881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15:restartNumberingAfterBreak="0">
    <w:nsid w:val="433872EB"/>
    <w:multiLevelType w:val="hybridMultilevel"/>
    <w:tmpl w:val="E5243C1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6C407CD"/>
    <w:multiLevelType w:val="hybridMultilevel"/>
    <w:tmpl w:val="C2AA96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C25D34"/>
    <w:multiLevelType w:val="hybridMultilevel"/>
    <w:tmpl w:val="F7DE8E7C"/>
    <w:lvl w:ilvl="0" w:tplc="141012A8">
      <w:numFmt w:val="bullet"/>
      <w:lvlText w:val=""/>
      <w:lvlJc w:val="left"/>
      <w:pPr>
        <w:ind w:left="735" w:hanging="375"/>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D77682"/>
    <w:multiLevelType w:val="hybridMultilevel"/>
    <w:tmpl w:val="6B307D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79F1E1A"/>
    <w:multiLevelType w:val="hybridMultilevel"/>
    <w:tmpl w:val="52FE2B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2"/>
  </w:num>
  <w:num w:numId="3">
    <w:abstractNumId w:val="6"/>
  </w:num>
  <w:num w:numId="4">
    <w:abstractNumId w:val="1"/>
  </w:num>
  <w:num w:numId="5">
    <w:abstractNumId w:val="0"/>
  </w:num>
  <w:num w:numId="6">
    <w:abstractNumId w:val="5"/>
  </w:num>
  <w:num w:numId="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eyes, Jacob">
    <w15:presenceInfo w15:providerId="AD" w15:userId="S::Jreyes@acehardware.com::cd090cde-a8ab-445c-bfee-43a74f272f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revisionView w:markup="0"/>
  <w:trackRevision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1BD"/>
    <w:rsid w:val="000411BD"/>
    <w:rsid w:val="000B4B76"/>
    <w:rsid w:val="00124763"/>
    <w:rsid w:val="00184D60"/>
    <w:rsid w:val="00280215"/>
    <w:rsid w:val="00370C32"/>
    <w:rsid w:val="004567CD"/>
    <w:rsid w:val="004D71AC"/>
    <w:rsid w:val="00621FB6"/>
    <w:rsid w:val="006431A6"/>
    <w:rsid w:val="006A7268"/>
    <w:rsid w:val="006D311F"/>
    <w:rsid w:val="007E44DF"/>
    <w:rsid w:val="008049B6"/>
    <w:rsid w:val="00823319"/>
    <w:rsid w:val="00864C4B"/>
    <w:rsid w:val="008978CB"/>
    <w:rsid w:val="008F2377"/>
    <w:rsid w:val="00952546"/>
    <w:rsid w:val="00985142"/>
    <w:rsid w:val="009E085D"/>
    <w:rsid w:val="009F556B"/>
    <w:rsid w:val="00B34BD2"/>
    <w:rsid w:val="00B52BF2"/>
    <w:rsid w:val="00BA54DB"/>
    <w:rsid w:val="00C511B5"/>
    <w:rsid w:val="00D15868"/>
    <w:rsid w:val="00D77783"/>
    <w:rsid w:val="00DD639C"/>
    <w:rsid w:val="00E518D3"/>
    <w:rsid w:val="00F96B0B"/>
    <w:rsid w:val="00FA0070"/>
    <w:rsid w:val="00FE7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13F01"/>
  <w15:chartTrackingRefBased/>
  <w15:docId w15:val="{4DC42500-9ABE-49C3-8F21-6635FD2AF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B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11BD"/>
    <w:pPr>
      <w:ind w:left="720"/>
      <w:contextualSpacing/>
    </w:pPr>
  </w:style>
  <w:style w:type="paragraph" w:styleId="NormalWeb">
    <w:name w:val="Normal (Web)"/>
    <w:basedOn w:val="Normal"/>
    <w:uiPriority w:val="99"/>
    <w:unhideWhenUsed/>
    <w:rsid w:val="00D15868"/>
    <w:pPr>
      <w:spacing w:before="100" w:beforeAutospacing="1" w:after="100" w:afterAutospacing="1" w:line="240" w:lineRule="auto"/>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C511B5"/>
    <w:rPr>
      <w:color w:val="0563C1" w:themeColor="hyperlink"/>
      <w:u w:val="single"/>
    </w:rPr>
  </w:style>
  <w:style w:type="character" w:styleId="UnresolvedMention">
    <w:name w:val="Unresolved Mention"/>
    <w:basedOn w:val="DefaultParagraphFont"/>
    <w:uiPriority w:val="99"/>
    <w:semiHidden/>
    <w:unhideWhenUsed/>
    <w:rsid w:val="00C511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305</TotalTime>
  <Pages>4</Pages>
  <Words>1184</Words>
  <Characters>6750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Reyes, Jacob</dc:creator>
  <cp:keywords/>
  <dc:description/>
  <cp:lastModifiedBy>Reyes, Jacob</cp:lastModifiedBy>
  <cp:revision>17</cp:revision>
  <dcterms:created xsi:type="dcterms:W3CDTF">2021-11-23T15:23:00Z</dcterms:created>
  <dcterms:modified xsi:type="dcterms:W3CDTF">2021-12-03T14:39:00Z</dcterms:modified>
</cp:coreProperties>
</file>